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506" w:rsidRPr="00D92506" w:rsidRDefault="00D92506" w:rsidP="00D92506">
      <w:pPr>
        <w:shd w:val="clear" w:color="auto" w:fill="A8D08D" w:themeFill="accent6" w:themeFillTint="99"/>
        <w:tabs>
          <w:tab w:val="left" w:pos="3120"/>
          <w:tab w:val="center" w:pos="4320"/>
          <w:tab w:val="right" w:pos="8640"/>
        </w:tabs>
        <w:spacing w:after="0" w:line="240" w:lineRule="auto"/>
        <w:rPr>
          <w:rFonts w:hAnsiTheme="minorHAnsi" w:cstheme="minorHAnsi"/>
          <w:b/>
          <w:sz w:val="24"/>
          <w:szCs w:val="24"/>
          <w:lang w:eastAsia="en-US"/>
        </w:rPr>
      </w:pPr>
      <w:r w:rsidRPr="00D92506">
        <w:rPr>
          <w:rFonts w:hAnsiTheme="minorHAnsi" w:cstheme="minorHAnsi"/>
          <w:b/>
          <w:sz w:val="24"/>
          <w:szCs w:val="24"/>
          <w:lang w:eastAsia="en-US"/>
        </w:rPr>
        <w:t>A. Metodologie de aplicat pentru verificarea condiţiilor de eligibilitate</w:t>
      </w:r>
    </w:p>
    <w:p w:rsidR="00D92506" w:rsidRPr="00D92506" w:rsidRDefault="00D92506" w:rsidP="00D92506">
      <w:pPr>
        <w:spacing w:after="0" w:line="240" w:lineRule="auto"/>
        <w:rPr>
          <w:rFonts w:hAnsiTheme="minorHAnsi" w:cstheme="minorHAnsi"/>
          <w:sz w:val="24"/>
          <w:szCs w:val="24"/>
          <w:bdr w:val="single" w:sz="4" w:space="0" w:color="auto"/>
          <w:lang w:eastAsia="en-US"/>
        </w:rPr>
      </w:pPr>
    </w:p>
    <w:p w:rsidR="00D92506" w:rsidRPr="00D92506" w:rsidRDefault="00D92506" w:rsidP="00D92506">
      <w:pPr>
        <w:tabs>
          <w:tab w:val="left" w:pos="3120"/>
          <w:tab w:val="center" w:pos="4320"/>
          <w:tab w:val="right" w:pos="8640"/>
        </w:tabs>
        <w:spacing w:after="0" w:line="240" w:lineRule="auto"/>
        <w:rPr>
          <w:rFonts w:hAnsiTheme="minorHAnsi" w:cstheme="minorHAnsi"/>
          <w:b/>
          <w:sz w:val="24"/>
          <w:szCs w:val="24"/>
          <w:lang w:eastAsia="en-US"/>
        </w:rPr>
      </w:pPr>
      <w:r w:rsidRPr="00D92506">
        <w:rPr>
          <w:rFonts w:hAnsiTheme="minorHAnsi" w:cstheme="minorHAnsi"/>
          <w:b/>
          <w:sz w:val="24"/>
          <w:szCs w:val="24"/>
          <w:lang w:eastAsia="en-US"/>
        </w:rPr>
        <w:t>1. Verificarea eligibilității  solicitantului</w:t>
      </w:r>
    </w:p>
    <w:p w:rsidR="00D92506" w:rsidRPr="00D92506" w:rsidRDefault="00D92506" w:rsidP="00D92506">
      <w:pPr>
        <w:spacing w:after="0" w:line="276" w:lineRule="auto"/>
        <w:rPr>
          <w:rFonts w:eastAsia="Calibri" w:hAnsiTheme="minorHAnsi" w:cstheme="minorHAnsi"/>
          <w:b/>
          <w:sz w:val="24"/>
          <w:szCs w:val="24"/>
          <w:lang w:eastAsia="en-US"/>
        </w:rPr>
      </w:pPr>
    </w:p>
    <w:tbl>
      <w:tblPr>
        <w:tblW w:w="98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2791"/>
        <w:gridCol w:w="6395"/>
      </w:tblGrid>
      <w:tr w:rsidR="001668F3" w:rsidRPr="00D92506" w:rsidTr="00E818E8">
        <w:tc>
          <w:tcPr>
            <w:tcW w:w="629" w:type="dxa"/>
          </w:tcPr>
          <w:p w:rsidR="001668F3" w:rsidRPr="00893A68" w:rsidRDefault="001668F3" w:rsidP="00893A68">
            <w:pPr>
              <w:pStyle w:val="ListParagraph"/>
              <w:numPr>
                <w:ilvl w:val="0"/>
                <w:numId w:val="13"/>
              </w:numPr>
              <w:spacing w:after="0" w:line="240" w:lineRule="auto"/>
              <w:ind w:left="350"/>
              <w:jc w:val="both"/>
              <w:rPr>
                <w:rFonts w:eastAsia="Calibri" w:hAnsiTheme="minorHAnsi" w:cstheme="minorHAnsi"/>
                <w:iCs/>
                <w:sz w:val="24"/>
                <w:szCs w:val="24"/>
                <w:lang w:eastAsia="en-US"/>
              </w:rPr>
            </w:pPr>
          </w:p>
        </w:tc>
        <w:tc>
          <w:tcPr>
            <w:tcW w:w="2791" w:type="dxa"/>
            <w:shd w:val="clear" w:color="auto" w:fill="auto"/>
          </w:tcPr>
          <w:p w:rsidR="001668F3" w:rsidRPr="00D92506" w:rsidRDefault="001668F3" w:rsidP="00D92506">
            <w:pPr>
              <w:spacing w:after="0" w:line="240" w:lineRule="auto"/>
              <w:jc w:val="both"/>
              <w:rPr>
                <w:rFonts w:eastAsia="Calibri" w:hAnsiTheme="minorHAnsi" w:cstheme="minorHAnsi"/>
                <w:iCs/>
                <w:sz w:val="24"/>
                <w:szCs w:val="24"/>
                <w:lang w:eastAsia="en-US"/>
              </w:rPr>
            </w:pPr>
            <w:r w:rsidRPr="001668F3">
              <w:rPr>
                <w:rFonts w:eastAsia="Calibri" w:hAnsiTheme="minorHAnsi" w:cstheme="minorHAnsi"/>
                <w:iCs/>
                <w:sz w:val="24"/>
                <w:szCs w:val="24"/>
                <w:lang w:eastAsia="en-US"/>
              </w:rPr>
              <w:t>Proiectul se află în sistem (solicitantul a mai depus acelaşi proiect în cadrul altei măsuri din PNDR)?</w:t>
            </w:r>
          </w:p>
        </w:tc>
        <w:tc>
          <w:tcPr>
            <w:tcW w:w="6395" w:type="dxa"/>
            <w:shd w:val="clear" w:color="auto" w:fill="auto"/>
          </w:tcPr>
          <w:p w:rsidR="001668F3" w:rsidRPr="001668F3" w:rsidRDefault="001668F3" w:rsidP="001668F3">
            <w:pPr>
              <w:spacing w:after="0" w:line="240" w:lineRule="auto"/>
              <w:jc w:val="both"/>
              <w:rPr>
                <w:rFonts w:eastAsia="Calibri" w:hAnsiTheme="minorHAnsi" w:cstheme="minorHAnsi"/>
                <w:iCs/>
                <w:sz w:val="24"/>
                <w:szCs w:val="24"/>
                <w:lang w:eastAsia="en-US"/>
              </w:rPr>
            </w:pPr>
            <w:r w:rsidRPr="001668F3">
              <w:rPr>
                <w:rFonts w:eastAsia="Calibri" w:hAnsiTheme="minorHAnsi" w:cstheme="minorHAnsi"/>
                <w:iCs/>
                <w:sz w:val="24"/>
                <w:szCs w:val="24"/>
                <w:lang w:eastAsia="en-US"/>
              </w:rPr>
              <w:t>Verificarea se face in Registrul electronic al aplicatiilor, pe campul CUI.</w:t>
            </w:r>
          </w:p>
          <w:p w:rsidR="001668F3" w:rsidRPr="001668F3" w:rsidRDefault="001668F3" w:rsidP="001668F3">
            <w:pPr>
              <w:spacing w:after="0" w:line="240" w:lineRule="auto"/>
              <w:jc w:val="both"/>
              <w:rPr>
                <w:rFonts w:eastAsia="Calibri" w:hAnsiTheme="minorHAnsi" w:cstheme="minorHAnsi"/>
                <w:iCs/>
                <w:sz w:val="24"/>
                <w:szCs w:val="24"/>
                <w:lang w:eastAsia="en-US"/>
              </w:rPr>
            </w:pPr>
            <w:r w:rsidRPr="001668F3">
              <w:rPr>
                <w:rFonts w:eastAsia="Calibri" w:hAnsiTheme="minorHAnsi" w:cstheme="minorHAnsi"/>
                <w:iCs/>
                <w:sz w:val="24"/>
                <w:szCs w:val="24"/>
                <w:lang w:eastAsia="en-US"/>
              </w:rPr>
              <w:t xml:space="preserve">- se va bifa „NU” - pentru cerere de finanțare noua – CF nu figurează cu statut completat în Registrul electronic iar conditia de eligibilitate este indeplinita. </w:t>
            </w:r>
          </w:p>
          <w:p w:rsidR="001668F3" w:rsidRPr="001668F3" w:rsidRDefault="001668F3" w:rsidP="001668F3">
            <w:pPr>
              <w:spacing w:after="0" w:line="240" w:lineRule="auto"/>
              <w:jc w:val="both"/>
              <w:rPr>
                <w:rFonts w:eastAsia="Calibri" w:hAnsiTheme="minorHAnsi" w:cstheme="minorHAnsi"/>
                <w:iCs/>
                <w:sz w:val="24"/>
                <w:szCs w:val="24"/>
                <w:lang w:eastAsia="en-US"/>
              </w:rPr>
            </w:pPr>
          </w:p>
          <w:p w:rsidR="001668F3" w:rsidRPr="001668F3" w:rsidRDefault="001668F3" w:rsidP="001668F3">
            <w:pPr>
              <w:spacing w:after="0" w:line="240" w:lineRule="auto"/>
              <w:jc w:val="both"/>
              <w:rPr>
                <w:rFonts w:eastAsia="Calibri" w:hAnsiTheme="minorHAnsi" w:cstheme="minorHAnsi"/>
                <w:iCs/>
                <w:sz w:val="24"/>
                <w:szCs w:val="24"/>
                <w:lang w:eastAsia="en-US"/>
              </w:rPr>
            </w:pPr>
            <w:r w:rsidRPr="001668F3">
              <w:rPr>
                <w:rFonts w:eastAsia="Calibri" w:hAnsiTheme="minorHAnsi" w:cstheme="minorHAnsi"/>
                <w:iCs/>
                <w:sz w:val="24"/>
                <w:szCs w:val="24"/>
                <w:lang w:eastAsia="en-US"/>
              </w:rPr>
              <w:t xml:space="preserve"> - se va bifa „DA” – pentru cererea de finantare care a mai fost depusa in cadrul aceleiasi sesiuni de depunere si nu are cerere de retragere si se declara astfel neeligibila.</w:t>
            </w:r>
          </w:p>
          <w:p w:rsidR="001668F3" w:rsidRPr="001668F3" w:rsidRDefault="001668F3" w:rsidP="001668F3">
            <w:pPr>
              <w:spacing w:after="0" w:line="240" w:lineRule="auto"/>
              <w:jc w:val="both"/>
              <w:rPr>
                <w:rFonts w:eastAsia="Calibri" w:hAnsiTheme="minorHAnsi" w:cstheme="minorHAnsi"/>
                <w:iCs/>
                <w:sz w:val="24"/>
                <w:szCs w:val="24"/>
                <w:lang w:eastAsia="en-US"/>
              </w:rPr>
            </w:pPr>
            <w:r w:rsidRPr="001668F3">
              <w:rPr>
                <w:rFonts w:eastAsia="Calibri" w:hAnsiTheme="minorHAnsi" w:cstheme="minorHAnsi"/>
                <w:iCs/>
                <w:sz w:val="24"/>
                <w:szCs w:val="24"/>
                <w:lang w:eastAsia="en-US"/>
              </w:rPr>
              <w:t>- daca solicitantul figurează cu cod CF/ status proiect -  cererea de renunțare a fost aprobata, atunci se poate redepune o singură dată în cadrul aceleiasi sesiuni  de depunere .</w:t>
            </w:r>
          </w:p>
          <w:p w:rsidR="001668F3" w:rsidRPr="001668F3" w:rsidRDefault="001668F3" w:rsidP="001668F3">
            <w:pPr>
              <w:spacing w:after="0" w:line="240" w:lineRule="auto"/>
              <w:jc w:val="both"/>
              <w:rPr>
                <w:rFonts w:eastAsia="Calibri" w:hAnsiTheme="minorHAnsi" w:cstheme="minorHAnsi"/>
                <w:iCs/>
                <w:sz w:val="24"/>
                <w:szCs w:val="24"/>
                <w:lang w:eastAsia="en-US"/>
              </w:rPr>
            </w:pPr>
            <w:r w:rsidRPr="001668F3">
              <w:rPr>
                <w:rFonts w:eastAsia="Calibri" w:hAnsiTheme="minorHAnsi" w:cstheme="minorHAnsi"/>
                <w:iCs/>
                <w:sz w:val="24"/>
                <w:szCs w:val="24"/>
                <w:lang w:eastAsia="en-US"/>
              </w:rPr>
              <w:t>Dacă are mai mult de o cerere de finantare (mai există o cerere neretrasă) cererea este respinsă de la verificare, proiectul devenind neeligibil.</w:t>
            </w:r>
          </w:p>
          <w:p w:rsidR="001668F3" w:rsidRPr="001668F3" w:rsidRDefault="001668F3" w:rsidP="001668F3">
            <w:pPr>
              <w:spacing w:after="0" w:line="240" w:lineRule="auto"/>
              <w:jc w:val="both"/>
              <w:rPr>
                <w:rFonts w:eastAsia="Calibri" w:hAnsiTheme="minorHAnsi" w:cstheme="minorHAnsi"/>
                <w:iCs/>
                <w:sz w:val="24"/>
                <w:szCs w:val="24"/>
                <w:lang w:eastAsia="en-US"/>
              </w:rPr>
            </w:pPr>
            <w:r w:rsidRPr="001668F3">
              <w:rPr>
                <w:rFonts w:eastAsia="Calibri" w:hAnsiTheme="minorHAnsi" w:cstheme="minorHAnsi"/>
                <w:iCs/>
                <w:sz w:val="24"/>
                <w:szCs w:val="24"/>
                <w:lang w:eastAsia="en-US"/>
              </w:rPr>
              <w:t>Daca in Registrul electronic statutul este:</w:t>
            </w:r>
          </w:p>
          <w:p w:rsidR="001668F3" w:rsidRPr="001668F3" w:rsidRDefault="001668F3" w:rsidP="001668F3">
            <w:pPr>
              <w:spacing w:after="0" w:line="240" w:lineRule="auto"/>
              <w:jc w:val="both"/>
              <w:rPr>
                <w:rFonts w:eastAsia="Calibri" w:hAnsiTheme="minorHAnsi" w:cstheme="minorHAnsi"/>
                <w:iCs/>
                <w:sz w:val="24"/>
                <w:szCs w:val="24"/>
                <w:lang w:eastAsia="en-US"/>
              </w:rPr>
            </w:pPr>
            <w:r w:rsidRPr="001668F3">
              <w:rPr>
                <w:rFonts w:eastAsia="Calibri" w:hAnsiTheme="minorHAnsi" w:cstheme="minorHAnsi"/>
                <w:iCs/>
                <w:sz w:val="24"/>
                <w:szCs w:val="24"/>
                <w:lang w:eastAsia="en-US"/>
              </w:rPr>
              <w:t>-</w:t>
            </w:r>
            <w:r w:rsidRPr="001668F3">
              <w:rPr>
                <w:rFonts w:eastAsia="Calibri" w:hAnsiTheme="minorHAnsi" w:cstheme="minorHAnsi"/>
                <w:iCs/>
                <w:sz w:val="24"/>
                <w:szCs w:val="24"/>
                <w:lang w:eastAsia="en-US"/>
              </w:rPr>
              <w:tab/>
              <w:t>Rt = retrasă solicitantul  poate redepune cererea de finantare o singura data in cadrul aceleiasi sesiuni de depunere;</w:t>
            </w:r>
          </w:p>
          <w:p w:rsidR="001668F3" w:rsidRPr="001668F3" w:rsidRDefault="001668F3" w:rsidP="001668F3">
            <w:pPr>
              <w:spacing w:after="0" w:line="240" w:lineRule="auto"/>
              <w:jc w:val="both"/>
              <w:rPr>
                <w:rFonts w:eastAsia="Calibri" w:hAnsiTheme="minorHAnsi" w:cstheme="minorHAnsi"/>
                <w:iCs/>
                <w:sz w:val="24"/>
                <w:szCs w:val="24"/>
                <w:lang w:eastAsia="en-US"/>
              </w:rPr>
            </w:pPr>
            <w:r w:rsidRPr="001668F3">
              <w:rPr>
                <w:rFonts w:eastAsia="Calibri" w:hAnsiTheme="minorHAnsi" w:cstheme="minorHAnsi"/>
                <w:iCs/>
                <w:sz w:val="24"/>
                <w:szCs w:val="24"/>
                <w:lang w:eastAsia="en-US"/>
              </w:rPr>
              <w:t>-</w:t>
            </w:r>
            <w:r w:rsidRPr="001668F3">
              <w:rPr>
                <w:rFonts w:eastAsia="Calibri" w:hAnsiTheme="minorHAnsi" w:cstheme="minorHAnsi"/>
                <w:iCs/>
                <w:sz w:val="24"/>
                <w:szCs w:val="24"/>
                <w:lang w:eastAsia="en-US"/>
              </w:rPr>
              <w:tab/>
              <w:t>Ne- neeligibila pentru verificare, se accepta pentru verificare cel mult inca o data in aceeasi sesiune,</w:t>
            </w:r>
          </w:p>
          <w:p w:rsidR="001668F3" w:rsidRPr="001668F3" w:rsidRDefault="001668F3" w:rsidP="001668F3">
            <w:pPr>
              <w:spacing w:after="0" w:line="240" w:lineRule="auto"/>
              <w:jc w:val="both"/>
              <w:rPr>
                <w:rFonts w:eastAsia="Calibri" w:hAnsiTheme="minorHAnsi" w:cstheme="minorHAnsi"/>
                <w:iCs/>
                <w:sz w:val="24"/>
                <w:szCs w:val="24"/>
                <w:lang w:eastAsia="en-US"/>
              </w:rPr>
            </w:pPr>
            <w:r w:rsidRPr="001668F3">
              <w:rPr>
                <w:rFonts w:eastAsia="Calibri" w:hAnsiTheme="minorHAnsi" w:cstheme="minorHAnsi"/>
                <w:iCs/>
                <w:sz w:val="24"/>
                <w:szCs w:val="24"/>
                <w:lang w:eastAsia="en-US"/>
              </w:rPr>
              <w:t>-</w:t>
            </w:r>
            <w:r w:rsidRPr="001668F3">
              <w:rPr>
                <w:rFonts w:eastAsia="Calibri" w:hAnsiTheme="minorHAnsi" w:cstheme="minorHAnsi"/>
                <w:iCs/>
                <w:sz w:val="24"/>
                <w:szCs w:val="24"/>
                <w:lang w:eastAsia="en-US"/>
              </w:rPr>
              <w:tab/>
              <w:t>R- neconformă punctajul calculat  de expert &lt; pragul de calitate lunar - solicitantul  poate redepune cererea de finantare o singura data in cadrul aceleiasi sesiuni continue  de depunere</w:t>
            </w:r>
          </w:p>
          <w:p w:rsidR="001668F3" w:rsidRPr="00D92506" w:rsidRDefault="001668F3" w:rsidP="001668F3">
            <w:pPr>
              <w:spacing w:after="0" w:line="240" w:lineRule="auto"/>
              <w:jc w:val="both"/>
              <w:rPr>
                <w:rFonts w:eastAsia="Calibri" w:hAnsiTheme="minorHAnsi" w:cstheme="minorHAnsi"/>
                <w:iCs/>
                <w:sz w:val="24"/>
                <w:szCs w:val="24"/>
                <w:lang w:eastAsia="en-US"/>
              </w:rPr>
            </w:pPr>
            <w:r w:rsidRPr="001668F3">
              <w:rPr>
                <w:rFonts w:eastAsia="Calibri" w:hAnsiTheme="minorHAnsi" w:cstheme="minorHAnsi"/>
                <w:iCs/>
                <w:sz w:val="24"/>
                <w:szCs w:val="24"/>
                <w:lang w:eastAsia="en-US"/>
              </w:rPr>
              <w:t>Daca in Registrul electronic statutul nu este completat, atunci este o cerere de finantare  noua si se va realiza verificarea.</w:t>
            </w:r>
          </w:p>
        </w:tc>
      </w:tr>
      <w:tr w:rsidR="001668F3" w:rsidRPr="00D92506" w:rsidTr="00E818E8">
        <w:tc>
          <w:tcPr>
            <w:tcW w:w="629" w:type="dxa"/>
          </w:tcPr>
          <w:p w:rsidR="001668F3" w:rsidRPr="00893A68" w:rsidRDefault="001668F3" w:rsidP="00893A68">
            <w:pPr>
              <w:pStyle w:val="ListParagraph"/>
              <w:numPr>
                <w:ilvl w:val="0"/>
                <w:numId w:val="13"/>
              </w:numPr>
              <w:spacing w:after="0" w:line="240" w:lineRule="auto"/>
              <w:ind w:left="350"/>
              <w:jc w:val="both"/>
              <w:rPr>
                <w:rFonts w:eastAsia="Calibri" w:hAnsiTheme="minorHAnsi" w:cstheme="minorHAnsi"/>
                <w:iCs/>
                <w:sz w:val="24"/>
                <w:szCs w:val="24"/>
                <w:lang w:eastAsia="en-US"/>
              </w:rPr>
            </w:pPr>
          </w:p>
        </w:tc>
        <w:tc>
          <w:tcPr>
            <w:tcW w:w="2791" w:type="dxa"/>
            <w:shd w:val="clear" w:color="auto" w:fill="auto"/>
          </w:tcPr>
          <w:p w:rsidR="001668F3" w:rsidRDefault="001668F3" w:rsidP="00D92506">
            <w:pPr>
              <w:spacing w:after="0" w:line="240" w:lineRule="auto"/>
              <w:jc w:val="both"/>
              <w:rPr>
                <w:rFonts w:eastAsia="Calibri" w:hAnsiTheme="minorHAnsi" w:cstheme="minorHAnsi"/>
                <w:iCs/>
                <w:sz w:val="24"/>
                <w:szCs w:val="24"/>
                <w:lang w:eastAsia="en-US"/>
              </w:rPr>
            </w:pPr>
            <w:r w:rsidRPr="001668F3">
              <w:rPr>
                <w:rFonts w:eastAsia="Calibri" w:hAnsiTheme="minorHAnsi" w:cstheme="minorHAnsi"/>
                <w:iCs/>
                <w:sz w:val="24"/>
                <w:szCs w:val="24"/>
                <w:lang w:eastAsia="en-US"/>
              </w:rPr>
              <w:t>Solicitantul este înregistrat în Registrul debitorilor AFIR, atât pentru Programul SAPARD cât și pentru FEADR?</w:t>
            </w:r>
          </w:p>
          <w:p w:rsidR="00CA7202" w:rsidRPr="00CA7202" w:rsidRDefault="00CA7202" w:rsidP="00CA7202">
            <w:pPr>
              <w:spacing w:after="0" w:line="240" w:lineRule="auto"/>
              <w:jc w:val="both"/>
              <w:rPr>
                <w:rFonts w:eastAsia="Calibri" w:hAnsiTheme="minorHAnsi" w:cstheme="minorHAnsi"/>
                <w:b/>
                <w:iCs/>
                <w:sz w:val="24"/>
                <w:szCs w:val="24"/>
                <w:lang w:eastAsia="en-US"/>
              </w:rPr>
            </w:pPr>
            <w:r w:rsidRPr="00CA7202">
              <w:rPr>
                <w:rFonts w:eastAsia="Calibri" w:hAnsiTheme="minorHAnsi" w:cstheme="minorHAnsi"/>
                <w:b/>
                <w:iCs/>
                <w:sz w:val="24"/>
                <w:szCs w:val="24"/>
                <w:lang w:eastAsia="en-US"/>
              </w:rPr>
              <w:t>Documente verificate :</w:t>
            </w:r>
          </w:p>
          <w:p w:rsidR="00CA7202" w:rsidRPr="00D92506" w:rsidRDefault="00CA7202" w:rsidP="00CA7202">
            <w:pPr>
              <w:spacing w:after="0" w:line="240" w:lineRule="auto"/>
              <w:jc w:val="both"/>
              <w:rPr>
                <w:rFonts w:eastAsia="Calibri" w:hAnsiTheme="minorHAnsi" w:cstheme="minorHAnsi"/>
                <w:iCs/>
                <w:sz w:val="24"/>
                <w:szCs w:val="24"/>
                <w:lang w:eastAsia="en-US"/>
              </w:rPr>
            </w:pPr>
            <w:r w:rsidRPr="00CA7202">
              <w:rPr>
                <w:rFonts w:eastAsia="Calibri" w:hAnsiTheme="minorHAnsi" w:cstheme="minorHAnsi"/>
                <w:iCs/>
                <w:sz w:val="24"/>
                <w:szCs w:val="24"/>
                <w:lang w:eastAsia="en-US"/>
              </w:rPr>
              <w:t xml:space="preserve">Declaraţia pe propria răspundere a solicitantului din secțiunea F din cererea de </w:t>
            </w:r>
            <w:r w:rsidRPr="00CA7202">
              <w:rPr>
                <w:rFonts w:eastAsia="Calibri" w:hAnsiTheme="minorHAnsi" w:cstheme="minorHAnsi"/>
                <w:iCs/>
                <w:sz w:val="24"/>
                <w:szCs w:val="24"/>
                <w:lang w:eastAsia="en-US"/>
              </w:rPr>
              <w:lastRenderedPageBreak/>
              <w:t>finanțare.</w:t>
            </w:r>
          </w:p>
        </w:tc>
        <w:tc>
          <w:tcPr>
            <w:tcW w:w="6395" w:type="dxa"/>
            <w:shd w:val="clear" w:color="auto" w:fill="auto"/>
          </w:tcPr>
          <w:p w:rsidR="007609DC" w:rsidRPr="00114366" w:rsidRDefault="007609DC" w:rsidP="007609DC">
            <w:pPr>
              <w:jc w:val="both"/>
              <w:rPr>
                <w:rFonts w:ascii="Calibri" w:eastAsia="Calibri" w:hAnsi="Calibri" w:cs="Calibri"/>
              </w:rPr>
            </w:pPr>
            <w:r w:rsidRPr="00114366">
              <w:rPr>
                <w:rFonts w:ascii="Calibri" w:eastAsia="Calibri" w:hAnsi="Calibri" w:cs="Calibri"/>
              </w:rPr>
              <w:lastRenderedPageBreak/>
              <w:t xml:space="preserve">Expertul verifică dacă solicitantul este înscris cu debite în Registrul debitorilor pentru SAPARD şi FEADR, aflat pe link-ul </w:t>
            </w:r>
            <w:hyperlink r:id="rId7" w:history="1">
              <w:r w:rsidRPr="00114366">
                <w:rPr>
                  <w:rStyle w:val="Hyperlink"/>
                  <w:rFonts w:ascii="Calibri" w:hAnsi="Calibri" w:cs="Calibri"/>
                </w:rPr>
                <w:t>\\alpaca\Debite</w:t>
              </w:r>
            </w:hyperlink>
            <w:r w:rsidRPr="00114366">
              <w:rPr>
                <w:rFonts w:ascii="Calibri" w:hAnsi="Calibri" w:cs="Calibri"/>
              </w:rPr>
              <w:t>.</w:t>
            </w:r>
          </w:p>
          <w:p w:rsidR="007609DC" w:rsidRPr="00114366" w:rsidRDefault="007609DC" w:rsidP="007609DC">
            <w:pPr>
              <w:jc w:val="both"/>
              <w:rPr>
                <w:rFonts w:ascii="Calibri" w:eastAsia="Calibri" w:hAnsi="Calibri" w:cs="Calibri"/>
              </w:rPr>
            </w:pPr>
            <w:r w:rsidRPr="00114366">
              <w:rPr>
                <w:rFonts w:ascii="Calibri" w:eastAsia="Calibri" w:hAnsi="Calibri" w:cs="Calibri"/>
              </w:rPr>
              <w:t xml:space="preserve">Dacă solicitantul nu este înscris în Registrul debitorilor, expertul va </w:t>
            </w:r>
            <w:r w:rsidRPr="00114366">
              <w:rPr>
                <w:rFonts w:ascii="Calibri" w:eastAsia="Calibri" w:hAnsi="Calibri" w:cs="Calibri"/>
                <w:lang w:val="it-IT"/>
              </w:rPr>
              <w:t>bifa “NU”, iar această condiţie de eligibilitate este îndeplinită</w:t>
            </w:r>
            <w:r w:rsidRPr="00114366">
              <w:rPr>
                <w:rFonts w:ascii="Calibri" w:eastAsia="Calibri" w:hAnsi="Calibri" w:cs="Calibri"/>
              </w:rPr>
              <w:t>.</w:t>
            </w:r>
          </w:p>
          <w:p w:rsidR="00F15E45" w:rsidRPr="00AA598F" w:rsidRDefault="00F15E45" w:rsidP="00F15E45">
            <w:pPr>
              <w:spacing w:before="120" w:after="120" w:line="240" w:lineRule="auto"/>
              <w:jc w:val="both"/>
              <w:rPr>
                <w:sz w:val="24"/>
              </w:rPr>
            </w:pPr>
            <w:r w:rsidRPr="00AA598F">
              <w:rPr>
                <w:sz w:val="24"/>
              </w:rPr>
              <w:t>Î</w:t>
            </w:r>
            <w:r w:rsidRPr="00AA598F">
              <w:rPr>
                <w:sz w:val="24"/>
              </w:rPr>
              <w:t>n situa</w:t>
            </w:r>
            <w:r w:rsidRPr="00AA598F">
              <w:rPr>
                <w:sz w:val="24"/>
              </w:rPr>
              <w:t>ț</w:t>
            </w:r>
            <w:r w:rsidRPr="00AA598F">
              <w:rPr>
                <w:sz w:val="24"/>
              </w:rPr>
              <w:t xml:space="preserve">ia </w:t>
            </w:r>
            <w:r w:rsidRPr="00AA598F">
              <w:rPr>
                <w:sz w:val="24"/>
              </w:rPr>
              <w:t>î</w:t>
            </w:r>
            <w:r w:rsidRPr="00AA598F">
              <w:rPr>
                <w:sz w:val="24"/>
              </w:rPr>
              <w:t xml:space="preserve">n care solicitantul este </w:t>
            </w:r>
            <w:r w:rsidRPr="00AA598F">
              <w:rPr>
                <w:sz w:val="24"/>
              </w:rPr>
              <w:t>î</w:t>
            </w:r>
            <w:r w:rsidRPr="00AA598F">
              <w:rPr>
                <w:sz w:val="24"/>
              </w:rPr>
              <w:t xml:space="preserve">nscris </w:t>
            </w:r>
            <w:r w:rsidRPr="00AA598F">
              <w:rPr>
                <w:sz w:val="24"/>
              </w:rPr>
              <w:t>î</w:t>
            </w:r>
            <w:r w:rsidRPr="00AA598F">
              <w:rPr>
                <w:sz w:val="24"/>
              </w:rPr>
              <w:t>n Registrul debitorilor, expertul va tip</w:t>
            </w:r>
            <w:r w:rsidRPr="00AA598F">
              <w:rPr>
                <w:sz w:val="24"/>
              </w:rPr>
              <w:t>ă</w:t>
            </w:r>
            <w:r w:rsidRPr="00AA598F">
              <w:rPr>
                <w:sz w:val="24"/>
              </w:rPr>
              <w:t xml:space="preserve">ri </w:t>
            </w:r>
            <w:r w:rsidRPr="00AA598F">
              <w:rPr>
                <w:sz w:val="24"/>
              </w:rPr>
              <w:t>ş</w:t>
            </w:r>
            <w:r w:rsidRPr="00AA598F">
              <w:rPr>
                <w:sz w:val="24"/>
              </w:rPr>
              <w:t>i anexa pagina privind debitul, inclusiv a dob</w:t>
            </w:r>
            <w:r w:rsidRPr="00AA598F">
              <w:rPr>
                <w:sz w:val="24"/>
              </w:rPr>
              <w:t>â</w:t>
            </w:r>
            <w:r w:rsidRPr="00AA598F">
              <w:rPr>
                <w:sz w:val="24"/>
              </w:rPr>
              <w:t xml:space="preserve">nzilor </w:t>
            </w:r>
            <w:r w:rsidRPr="00AA598F">
              <w:rPr>
                <w:sz w:val="24"/>
              </w:rPr>
              <w:t>ş</w:t>
            </w:r>
            <w:r w:rsidRPr="00AA598F">
              <w:rPr>
                <w:sz w:val="24"/>
              </w:rPr>
              <w:t>i a major</w:t>
            </w:r>
            <w:r w:rsidRPr="00AA598F">
              <w:rPr>
                <w:sz w:val="24"/>
              </w:rPr>
              <w:t>ă</w:t>
            </w:r>
            <w:r w:rsidRPr="00AA598F">
              <w:rPr>
                <w:sz w:val="24"/>
              </w:rPr>
              <w:t xml:space="preserve">rilor de </w:t>
            </w:r>
            <w:r w:rsidRPr="00AA598F">
              <w:rPr>
                <w:sz w:val="24"/>
              </w:rPr>
              <w:t>î</w:t>
            </w:r>
            <w:r w:rsidRPr="00AA598F">
              <w:rPr>
                <w:sz w:val="24"/>
              </w:rPr>
              <w:t>ntarziere ale solicitantului. Dac</w:t>
            </w:r>
            <w:r w:rsidRPr="00AA598F">
              <w:rPr>
                <w:sz w:val="24"/>
              </w:rPr>
              <w:t>ă</w:t>
            </w:r>
            <w:r w:rsidRPr="00AA598F">
              <w:rPr>
                <w:sz w:val="24"/>
              </w:rPr>
              <w:t xml:space="preserve"> solicitantul nu a bifat </w:t>
            </w:r>
            <w:r w:rsidRPr="00AA598F">
              <w:rPr>
                <w:sz w:val="24"/>
              </w:rPr>
              <w:t>î</w:t>
            </w:r>
            <w:r w:rsidRPr="00AA598F">
              <w:rPr>
                <w:sz w:val="24"/>
              </w:rPr>
              <w:t>n declara</w:t>
            </w:r>
            <w:r w:rsidRPr="00AA598F">
              <w:rPr>
                <w:sz w:val="24"/>
              </w:rPr>
              <w:t>ț</w:t>
            </w:r>
            <w:r w:rsidRPr="00AA598F">
              <w:rPr>
                <w:sz w:val="24"/>
              </w:rPr>
              <w:t>ie acest punct, expertul solicit</w:t>
            </w:r>
            <w:r w:rsidRPr="00AA598F">
              <w:rPr>
                <w:sz w:val="24"/>
              </w:rPr>
              <w:t>ă</w:t>
            </w:r>
            <w:r w:rsidRPr="00AA598F">
              <w:rPr>
                <w:sz w:val="24"/>
              </w:rPr>
              <w:t xml:space="preserve"> acest lucru prin </w:t>
            </w:r>
            <w:r w:rsidR="00CA7202" w:rsidRPr="00CA7202">
              <w:rPr>
                <w:i/>
                <w:sz w:val="24"/>
              </w:rPr>
              <w:t>Fi</w:t>
            </w:r>
            <w:r w:rsidR="00CA7202" w:rsidRPr="00CA7202">
              <w:rPr>
                <w:i/>
                <w:sz w:val="24"/>
              </w:rPr>
              <w:t>ș</w:t>
            </w:r>
            <w:r w:rsidR="00CA7202" w:rsidRPr="00CA7202">
              <w:rPr>
                <w:i/>
                <w:sz w:val="24"/>
              </w:rPr>
              <w:t>a de solicitare informa</w:t>
            </w:r>
            <w:r w:rsidR="00CA7202" w:rsidRPr="00CA7202">
              <w:rPr>
                <w:i/>
                <w:sz w:val="24"/>
              </w:rPr>
              <w:t>ț</w:t>
            </w:r>
            <w:r w:rsidR="00CA7202" w:rsidRPr="00CA7202">
              <w:rPr>
                <w:i/>
                <w:sz w:val="24"/>
              </w:rPr>
              <w:t>ii suplimentare</w:t>
            </w:r>
            <w:r w:rsidRPr="00AA598F">
              <w:rPr>
                <w:sz w:val="24"/>
              </w:rPr>
              <w:t>ş</w:t>
            </w:r>
            <w:r w:rsidRPr="00AA598F">
              <w:rPr>
                <w:sz w:val="24"/>
              </w:rPr>
              <w:t xml:space="preserve">i doar </w:t>
            </w:r>
            <w:r w:rsidRPr="00AA598F">
              <w:rPr>
                <w:sz w:val="24"/>
              </w:rPr>
              <w:t>î</w:t>
            </w:r>
            <w:r w:rsidRPr="00AA598F">
              <w:rPr>
                <w:sz w:val="24"/>
              </w:rPr>
              <w:t xml:space="preserve">n cazul </w:t>
            </w:r>
            <w:r w:rsidRPr="00AA598F">
              <w:rPr>
                <w:sz w:val="24"/>
              </w:rPr>
              <w:t>î</w:t>
            </w:r>
            <w:r w:rsidRPr="00AA598F">
              <w:rPr>
                <w:sz w:val="24"/>
              </w:rPr>
              <w:t xml:space="preserve">n care solicitantul </w:t>
            </w:r>
            <w:r w:rsidRPr="00AA598F">
              <w:rPr>
                <w:sz w:val="24"/>
              </w:rPr>
              <w:lastRenderedPageBreak/>
              <w:t>refuz</w:t>
            </w:r>
            <w:r w:rsidRPr="00AA598F">
              <w:rPr>
                <w:sz w:val="24"/>
              </w:rPr>
              <w:t>ă</w:t>
            </w:r>
            <w:r w:rsidRPr="00AA598F">
              <w:rPr>
                <w:sz w:val="24"/>
              </w:rPr>
              <w:t xml:space="preserve"> s</w:t>
            </w:r>
            <w:r w:rsidRPr="00AA598F">
              <w:rPr>
                <w:sz w:val="24"/>
              </w:rPr>
              <w:t>ă</w:t>
            </w:r>
            <w:r w:rsidR="001256DA">
              <w:rPr>
                <w:sz w:val="24"/>
              </w:rPr>
              <w:t xml:space="preserve"> </w:t>
            </w:r>
            <w:r w:rsidRPr="00AA598F">
              <w:rPr>
                <w:sz w:val="24"/>
              </w:rPr>
              <w:t>îş</w:t>
            </w:r>
            <w:r w:rsidRPr="00AA598F">
              <w:rPr>
                <w:sz w:val="24"/>
              </w:rPr>
              <w:t>i asume angajamentele corespunz</w:t>
            </w:r>
            <w:r w:rsidRPr="00AA598F">
              <w:rPr>
                <w:sz w:val="24"/>
              </w:rPr>
              <w:t>ă</w:t>
            </w:r>
            <w:r w:rsidRPr="00AA598F">
              <w:rPr>
                <w:sz w:val="24"/>
              </w:rPr>
              <w:t>toare proiectului, expertul bifeaz</w:t>
            </w:r>
            <w:r w:rsidRPr="00AA598F">
              <w:rPr>
                <w:sz w:val="24"/>
              </w:rPr>
              <w:t>ă</w:t>
            </w:r>
            <w:r w:rsidRPr="00AA598F">
              <w:rPr>
                <w:sz w:val="24"/>
              </w:rPr>
              <w:t xml:space="preserve"> NU, motiveaz</w:t>
            </w:r>
            <w:r w:rsidRPr="00AA598F">
              <w:rPr>
                <w:sz w:val="24"/>
              </w:rPr>
              <w:t>ă</w:t>
            </w:r>
            <w:r w:rsidR="001256DA">
              <w:rPr>
                <w:sz w:val="24"/>
              </w:rPr>
              <w:t xml:space="preserve"> </w:t>
            </w:r>
            <w:r w:rsidRPr="00AA598F">
              <w:rPr>
                <w:sz w:val="24"/>
              </w:rPr>
              <w:t>pozi</w:t>
            </w:r>
            <w:r w:rsidRPr="00AA598F">
              <w:rPr>
                <w:sz w:val="24"/>
              </w:rPr>
              <w:t>ţ</w:t>
            </w:r>
            <w:r w:rsidRPr="00AA598F">
              <w:rPr>
                <w:sz w:val="24"/>
              </w:rPr>
              <w:t xml:space="preserve">ia sa </w:t>
            </w:r>
            <w:r w:rsidRPr="00AA598F">
              <w:rPr>
                <w:sz w:val="24"/>
              </w:rPr>
              <w:t>î</w:t>
            </w:r>
            <w:r w:rsidRPr="00AA598F">
              <w:rPr>
                <w:sz w:val="24"/>
              </w:rPr>
              <w:t>n liniile prev</w:t>
            </w:r>
            <w:r w:rsidRPr="00AA598F">
              <w:rPr>
                <w:sz w:val="24"/>
              </w:rPr>
              <w:t>ă</w:t>
            </w:r>
            <w:r w:rsidRPr="00AA598F">
              <w:rPr>
                <w:sz w:val="24"/>
              </w:rPr>
              <w:t xml:space="preserve">zute </w:t>
            </w:r>
            <w:r w:rsidRPr="00AA598F">
              <w:rPr>
                <w:sz w:val="24"/>
              </w:rPr>
              <w:t>î</w:t>
            </w:r>
            <w:r w:rsidRPr="00AA598F">
              <w:rPr>
                <w:sz w:val="24"/>
              </w:rPr>
              <w:t xml:space="preserve">n acest scop la rubrica </w:t>
            </w:r>
            <w:r w:rsidRPr="00AA598F">
              <w:rPr>
                <w:sz w:val="24"/>
              </w:rPr>
              <w:t>„</w:t>
            </w:r>
            <w:r w:rsidRPr="00AA598F">
              <w:rPr>
                <w:sz w:val="24"/>
              </w:rPr>
              <w:t>Observatii</w:t>
            </w:r>
            <w:r w:rsidRPr="00AA598F">
              <w:rPr>
                <w:sz w:val="24"/>
              </w:rPr>
              <w:t>”ş</w:t>
            </w:r>
            <w:r w:rsidRPr="00AA598F">
              <w:rPr>
                <w:sz w:val="24"/>
              </w:rPr>
              <w:t>i cererea va fi declarat</w:t>
            </w:r>
            <w:r w:rsidRPr="00AA598F">
              <w:rPr>
                <w:sz w:val="24"/>
              </w:rPr>
              <w:t>ă</w:t>
            </w:r>
            <w:r w:rsidRPr="00AA598F">
              <w:rPr>
                <w:sz w:val="24"/>
              </w:rPr>
              <w:t xml:space="preserve"> neeligibil</w:t>
            </w:r>
            <w:r w:rsidRPr="00AA598F">
              <w:rPr>
                <w:sz w:val="24"/>
              </w:rPr>
              <w:t>ă</w:t>
            </w:r>
            <w:r w:rsidRPr="00AA598F">
              <w:rPr>
                <w:sz w:val="24"/>
              </w:rPr>
              <w:t>.</w:t>
            </w:r>
          </w:p>
          <w:p w:rsidR="00F15E45" w:rsidRPr="00AA598F" w:rsidRDefault="00F15E45" w:rsidP="00F15E45">
            <w:pPr>
              <w:spacing w:before="120" w:after="120" w:line="240" w:lineRule="auto"/>
              <w:jc w:val="both"/>
              <w:rPr>
                <w:sz w:val="24"/>
              </w:rPr>
            </w:pPr>
            <w:r w:rsidRPr="00AA598F">
              <w:rPr>
                <w:sz w:val="24"/>
              </w:rPr>
              <w:t>Î</w:t>
            </w:r>
            <w:r w:rsidRPr="00AA598F">
              <w:rPr>
                <w:sz w:val="24"/>
              </w:rPr>
              <w:t xml:space="preserve">n cazul </w:t>
            </w:r>
            <w:r w:rsidRPr="00AA598F">
              <w:rPr>
                <w:sz w:val="24"/>
              </w:rPr>
              <w:t>î</w:t>
            </w:r>
            <w:r w:rsidRPr="00AA598F">
              <w:rPr>
                <w:sz w:val="24"/>
              </w:rPr>
              <w:t xml:space="preserve">n care solicitantul </w:t>
            </w:r>
            <w:r w:rsidRPr="00AA598F">
              <w:rPr>
                <w:sz w:val="24"/>
              </w:rPr>
              <w:t>îș</w:t>
            </w:r>
            <w:r w:rsidRPr="00AA598F">
              <w:rPr>
                <w:sz w:val="24"/>
              </w:rPr>
              <w:t>i asum</w:t>
            </w:r>
            <w:r w:rsidRPr="00AA598F">
              <w:rPr>
                <w:sz w:val="24"/>
              </w:rPr>
              <w:t>ă</w:t>
            </w:r>
            <w:r w:rsidRPr="00AA598F">
              <w:rPr>
                <w:sz w:val="24"/>
              </w:rPr>
              <w:t xml:space="preserve"> acest angajament </w:t>
            </w:r>
            <w:r w:rsidRPr="00AA598F">
              <w:rPr>
                <w:sz w:val="24"/>
              </w:rPr>
              <w:t>î</w:t>
            </w:r>
            <w:r w:rsidRPr="00AA598F">
              <w:rPr>
                <w:sz w:val="24"/>
              </w:rPr>
              <w:t>n urma solicit</w:t>
            </w:r>
            <w:r w:rsidRPr="00AA598F">
              <w:rPr>
                <w:sz w:val="24"/>
              </w:rPr>
              <w:t>ă</w:t>
            </w:r>
            <w:r w:rsidRPr="00AA598F">
              <w:rPr>
                <w:sz w:val="24"/>
              </w:rPr>
              <w:t>rii, semneaz</w:t>
            </w:r>
            <w:r w:rsidRPr="00AA598F">
              <w:rPr>
                <w:sz w:val="24"/>
              </w:rPr>
              <w:t>ă</w:t>
            </w:r>
            <w:r w:rsidR="001256DA">
              <w:rPr>
                <w:sz w:val="24"/>
              </w:rPr>
              <w:t xml:space="preserve"> </w:t>
            </w:r>
            <w:r w:rsidRPr="00AA598F">
              <w:rPr>
                <w:sz w:val="24"/>
              </w:rPr>
              <w:t>ș</w:t>
            </w:r>
            <w:r w:rsidRPr="00AA598F">
              <w:rPr>
                <w:sz w:val="24"/>
              </w:rPr>
              <w:t xml:space="preserve">i </w:t>
            </w:r>
            <w:r w:rsidRPr="00AA598F">
              <w:rPr>
                <w:sz w:val="24"/>
              </w:rPr>
              <w:t>ș</w:t>
            </w:r>
            <w:r w:rsidRPr="00AA598F">
              <w:rPr>
                <w:sz w:val="24"/>
              </w:rPr>
              <w:t>tampileaz</w:t>
            </w:r>
            <w:r w:rsidRPr="00AA598F">
              <w:rPr>
                <w:sz w:val="24"/>
              </w:rPr>
              <w:t>ă</w:t>
            </w:r>
            <w:r w:rsidRPr="00AA598F">
              <w:rPr>
                <w:sz w:val="24"/>
              </w:rPr>
              <w:t>, dup</w:t>
            </w:r>
            <w:r w:rsidRPr="00AA598F">
              <w:rPr>
                <w:sz w:val="24"/>
              </w:rPr>
              <w:t>ă</w:t>
            </w:r>
            <w:r w:rsidRPr="00AA598F">
              <w:rPr>
                <w:sz w:val="24"/>
              </w:rPr>
              <w:t xml:space="preserve"> caz, declara</w:t>
            </w:r>
            <w:r w:rsidRPr="00AA598F">
              <w:rPr>
                <w:sz w:val="24"/>
              </w:rPr>
              <w:t>ț</w:t>
            </w:r>
            <w:r w:rsidRPr="00AA598F">
              <w:rPr>
                <w:sz w:val="24"/>
              </w:rPr>
              <w:t xml:space="preserve">ia, expertul va bifa </w:t>
            </w:r>
            <w:r w:rsidRPr="00AA598F">
              <w:rPr>
                <w:sz w:val="24"/>
              </w:rPr>
              <w:t>“</w:t>
            </w:r>
            <w:r w:rsidRPr="00AA598F">
              <w:rPr>
                <w:sz w:val="24"/>
              </w:rPr>
              <w:t>DA</w:t>
            </w:r>
            <w:r w:rsidRPr="00AA598F">
              <w:rPr>
                <w:sz w:val="24"/>
              </w:rPr>
              <w:t>”</w:t>
            </w:r>
            <w:r w:rsidRPr="00AA598F">
              <w:rPr>
                <w:sz w:val="24"/>
              </w:rPr>
              <w:t>, cererea fiind declarat</w:t>
            </w:r>
            <w:r w:rsidRPr="00AA598F">
              <w:rPr>
                <w:sz w:val="24"/>
              </w:rPr>
              <w:t>ă</w:t>
            </w:r>
            <w:r w:rsidRPr="00AA598F">
              <w:rPr>
                <w:sz w:val="24"/>
              </w:rPr>
              <w:t xml:space="preserve"> eligibil</w:t>
            </w:r>
            <w:r w:rsidRPr="00AA598F">
              <w:rPr>
                <w:sz w:val="24"/>
              </w:rPr>
              <w:t>ă</w:t>
            </w:r>
            <w:r w:rsidRPr="00AA598F">
              <w:rPr>
                <w:sz w:val="24"/>
              </w:rPr>
              <w:t>.</w:t>
            </w:r>
          </w:p>
          <w:p w:rsidR="001668F3" w:rsidRPr="006B1C3B" w:rsidRDefault="00F15E45" w:rsidP="006B1C3B">
            <w:pPr>
              <w:spacing w:before="120" w:after="120" w:line="240" w:lineRule="auto"/>
              <w:jc w:val="both"/>
              <w:rPr>
                <w:sz w:val="24"/>
              </w:rPr>
            </w:pPr>
            <w:r w:rsidRPr="00AA598F">
              <w:rPr>
                <w:sz w:val="24"/>
              </w:rPr>
              <w:t>Î</w:t>
            </w:r>
            <w:r w:rsidRPr="00AA598F">
              <w:rPr>
                <w:sz w:val="24"/>
              </w:rPr>
              <w:t xml:space="preserve">n cazul </w:t>
            </w:r>
            <w:r w:rsidRPr="00AA598F">
              <w:rPr>
                <w:sz w:val="24"/>
              </w:rPr>
              <w:t>î</w:t>
            </w:r>
            <w:r w:rsidRPr="00AA598F">
              <w:rPr>
                <w:sz w:val="24"/>
              </w:rPr>
              <w:t xml:space="preserve">n care solicitantul nu a semnat </w:t>
            </w:r>
            <w:r w:rsidRPr="00AA598F">
              <w:rPr>
                <w:sz w:val="24"/>
              </w:rPr>
              <w:t>ş</w:t>
            </w:r>
            <w:r w:rsidRPr="00AA598F">
              <w:rPr>
                <w:sz w:val="24"/>
              </w:rPr>
              <w:t>i dup</w:t>
            </w:r>
            <w:r w:rsidRPr="00AA598F">
              <w:rPr>
                <w:sz w:val="24"/>
              </w:rPr>
              <w:t>ă</w:t>
            </w:r>
            <w:r w:rsidRPr="00AA598F">
              <w:rPr>
                <w:sz w:val="24"/>
              </w:rPr>
              <w:t xml:space="preserve"> caz </w:t>
            </w:r>
            <w:r w:rsidRPr="00AA598F">
              <w:rPr>
                <w:sz w:val="24"/>
              </w:rPr>
              <w:t>ş</w:t>
            </w:r>
            <w:r w:rsidRPr="00AA598F">
              <w:rPr>
                <w:sz w:val="24"/>
              </w:rPr>
              <w:t>tampilat declara</w:t>
            </w:r>
            <w:r w:rsidRPr="00AA598F">
              <w:rPr>
                <w:sz w:val="24"/>
              </w:rPr>
              <w:t>ţ</w:t>
            </w:r>
            <w:r w:rsidRPr="00AA598F">
              <w:rPr>
                <w:sz w:val="24"/>
              </w:rPr>
              <w:t>ia pe propria r</w:t>
            </w:r>
            <w:r w:rsidRPr="00AA598F">
              <w:rPr>
                <w:sz w:val="24"/>
              </w:rPr>
              <w:t>ă</w:t>
            </w:r>
            <w:r w:rsidRPr="00AA598F">
              <w:rPr>
                <w:sz w:val="24"/>
              </w:rPr>
              <w:t>spundere din sec</w:t>
            </w:r>
            <w:r w:rsidRPr="00AA598F">
              <w:rPr>
                <w:sz w:val="24"/>
              </w:rPr>
              <w:t>ț</w:t>
            </w:r>
            <w:r w:rsidRPr="00AA598F">
              <w:rPr>
                <w:sz w:val="24"/>
              </w:rPr>
              <w:t>iunea F, expertul solicit</w:t>
            </w:r>
            <w:r w:rsidRPr="00AA598F">
              <w:rPr>
                <w:sz w:val="24"/>
              </w:rPr>
              <w:t>ă</w:t>
            </w:r>
            <w:r w:rsidRPr="00AA598F">
              <w:rPr>
                <w:sz w:val="24"/>
              </w:rPr>
              <w:t xml:space="preserve"> acest lucru prin </w:t>
            </w:r>
            <w:r w:rsidR="006B1C3B" w:rsidRPr="00CA7202">
              <w:rPr>
                <w:i/>
                <w:sz w:val="24"/>
              </w:rPr>
              <w:t>Fi</w:t>
            </w:r>
            <w:r w:rsidR="006B1C3B" w:rsidRPr="00CA7202">
              <w:rPr>
                <w:i/>
                <w:sz w:val="24"/>
              </w:rPr>
              <w:t>ș</w:t>
            </w:r>
            <w:r w:rsidR="006B1C3B" w:rsidRPr="00CA7202">
              <w:rPr>
                <w:i/>
                <w:sz w:val="24"/>
              </w:rPr>
              <w:t>a de solicitare informa</w:t>
            </w:r>
            <w:r w:rsidR="006B1C3B" w:rsidRPr="00CA7202">
              <w:rPr>
                <w:i/>
                <w:sz w:val="24"/>
              </w:rPr>
              <w:t>ț</w:t>
            </w:r>
            <w:r w:rsidR="006B1C3B" w:rsidRPr="00CA7202">
              <w:rPr>
                <w:i/>
                <w:sz w:val="24"/>
              </w:rPr>
              <w:t>ii suplimentare</w:t>
            </w:r>
            <w:r w:rsidR="001256DA">
              <w:rPr>
                <w:i/>
                <w:sz w:val="24"/>
              </w:rPr>
              <w:t xml:space="preserve"> </w:t>
            </w:r>
            <w:r w:rsidRPr="00AA598F">
              <w:rPr>
                <w:sz w:val="24"/>
              </w:rPr>
              <w:t>ş</w:t>
            </w:r>
            <w:r w:rsidRPr="00AA598F">
              <w:rPr>
                <w:sz w:val="24"/>
              </w:rPr>
              <w:t xml:space="preserve">i doar </w:t>
            </w:r>
            <w:r w:rsidRPr="00AA598F">
              <w:rPr>
                <w:sz w:val="24"/>
              </w:rPr>
              <w:t>î</w:t>
            </w:r>
            <w:r w:rsidRPr="00AA598F">
              <w:rPr>
                <w:sz w:val="24"/>
              </w:rPr>
              <w:t xml:space="preserve">n cazul </w:t>
            </w:r>
            <w:r w:rsidRPr="00AA598F">
              <w:rPr>
                <w:sz w:val="24"/>
              </w:rPr>
              <w:t>î</w:t>
            </w:r>
            <w:r w:rsidRPr="00AA598F">
              <w:rPr>
                <w:sz w:val="24"/>
              </w:rPr>
              <w:t>n care solicitantul refuz</w:t>
            </w:r>
            <w:r w:rsidRPr="00AA598F">
              <w:rPr>
                <w:sz w:val="24"/>
              </w:rPr>
              <w:t>ă</w:t>
            </w:r>
            <w:r w:rsidRPr="00AA598F">
              <w:rPr>
                <w:sz w:val="24"/>
              </w:rPr>
              <w:t xml:space="preserve"> s</w:t>
            </w:r>
            <w:r w:rsidRPr="00AA598F">
              <w:rPr>
                <w:sz w:val="24"/>
              </w:rPr>
              <w:t>ă</w:t>
            </w:r>
            <w:r w:rsidR="001256DA">
              <w:rPr>
                <w:sz w:val="24"/>
              </w:rPr>
              <w:t xml:space="preserve"> </w:t>
            </w:r>
            <w:r w:rsidRPr="00AA598F">
              <w:rPr>
                <w:sz w:val="24"/>
              </w:rPr>
              <w:t>îş</w:t>
            </w:r>
            <w:r w:rsidRPr="00AA598F">
              <w:rPr>
                <w:sz w:val="24"/>
              </w:rPr>
              <w:t>i asume angajamentele corespunz</w:t>
            </w:r>
            <w:r w:rsidRPr="00AA598F">
              <w:rPr>
                <w:sz w:val="24"/>
              </w:rPr>
              <w:t>ă</w:t>
            </w:r>
            <w:r w:rsidRPr="00AA598F">
              <w:rPr>
                <w:sz w:val="24"/>
              </w:rPr>
              <w:t>toare proiectului, expertul bifeaz</w:t>
            </w:r>
            <w:r w:rsidRPr="00AA598F">
              <w:rPr>
                <w:sz w:val="24"/>
              </w:rPr>
              <w:t>ă</w:t>
            </w:r>
            <w:r w:rsidRPr="00AA598F">
              <w:rPr>
                <w:sz w:val="24"/>
              </w:rPr>
              <w:t xml:space="preserve"> NU, motiveaz</w:t>
            </w:r>
            <w:r w:rsidRPr="00AA598F">
              <w:rPr>
                <w:sz w:val="24"/>
              </w:rPr>
              <w:t>ă</w:t>
            </w:r>
            <w:r w:rsidRPr="00AA598F">
              <w:rPr>
                <w:sz w:val="24"/>
              </w:rPr>
              <w:t xml:space="preserve"> pozi</w:t>
            </w:r>
            <w:r w:rsidRPr="00AA598F">
              <w:rPr>
                <w:sz w:val="24"/>
              </w:rPr>
              <w:t>ţ</w:t>
            </w:r>
            <w:r w:rsidRPr="00AA598F">
              <w:rPr>
                <w:sz w:val="24"/>
              </w:rPr>
              <w:t xml:space="preserve">ia sa </w:t>
            </w:r>
            <w:r w:rsidRPr="00AA598F">
              <w:rPr>
                <w:sz w:val="24"/>
              </w:rPr>
              <w:t>î</w:t>
            </w:r>
            <w:r w:rsidRPr="00AA598F">
              <w:rPr>
                <w:sz w:val="24"/>
              </w:rPr>
              <w:t>n liniile prev</w:t>
            </w:r>
            <w:r w:rsidRPr="00AA598F">
              <w:rPr>
                <w:sz w:val="24"/>
              </w:rPr>
              <w:t>ă</w:t>
            </w:r>
            <w:r w:rsidRPr="00AA598F">
              <w:rPr>
                <w:sz w:val="24"/>
              </w:rPr>
              <w:t xml:space="preserve">zute </w:t>
            </w:r>
            <w:r w:rsidRPr="00AA598F">
              <w:rPr>
                <w:sz w:val="24"/>
              </w:rPr>
              <w:t>î</w:t>
            </w:r>
            <w:r w:rsidRPr="00AA598F">
              <w:rPr>
                <w:sz w:val="24"/>
              </w:rPr>
              <w:t xml:space="preserve">n acest scop la rubrica </w:t>
            </w:r>
            <w:r w:rsidRPr="00AA598F">
              <w:rPr>
                <w:sz w:val="24"/>
              </w:rPr>
              <w:t>„</w:t>
            </w:r>
            <w:r w:rsidRPr="00AA598F">
              <w:rPr>
                <w:sz w:val="24"/>
              </w:rPr>
              <w:t>Observatii</w:t>
            </w:r>
            <w:r w:rsidRPr="00AA598F">
              <w:rPr>
                <w:sz w:val="24"/>
              </w:rPr>
              <w:t>”ş</w:t>
            </w:r>
            <w:r w:rsidRPr="00AA598F">
              <w:rPr>
                <w:sz w:val="24"/>
              </w:rPr>
              <w:t>i cererea va fi declarat</w:t>
            </w:r>
            <w:r w:rsidRPr="00AA598F">
              <w:rPr>
                <w:sz w:val="24"/>
              </w:rPr>
              <w:t>ă</w:t>
            </w:r>
            <w:r w:rsidRPr="00AA598F">
              <w:rPr>
                <w:sz w:val="24"/>
              </w:rPr>
              <w:t xml:space="preserve"> neeligibil</w:t>
            </w:r>
            <w:r w:rsidRPr="00AA598F">
              <w:rPr>
                <w:sz w:val="24"/>
              </w:rPr>
              <w:t>ă</w:t>
            </w:r>
            <w:r w:rsidR="006B1C3B">
              <w:rPr>
                <w:sz w:val="24"/>
              </w:rPr>
              <w:t>.</w:t>
            </w:r>
          </w:p>
        </w:tc>
      </w:tr>
      <w:tr w:rsidR="006B1C3B" w:rsidRPr="00D92506" w:rsidTr="00E818E8">
        <w:tc>
          <w:tcPr>
            <w:tcW w:w="629" w:type="dxa"/>
          </w:tcPr>
          <w:p w:rsidR="006B1C3B" w:rsidRPr="00893A68" w:rsidRDefault="006B1C3B" w:rsidP="00893A68">
            <w:pPr>
              <w:pStyle w:val="ListParagraph"/>
              <w:numPr>
                <w:ilvl w:val="0"/>
                <w:numId w:val="13"/>
              </w:numPr>
              <w:spacing w:after="0" w:line="240" w:lineRule="auto"/>
              <w:ind w:left="350"/>
              <w:jc w:val="both"/>
              <w:rPr>
                <w:rFonts w:eastAsia="Calibri" w:hAnsiTheme="minorHAnsi" w:cstheme="minorHAnsi"/>
                <w:iCs/>
                <w:sz w:val="24"/>
                <w:szCs w:val="24"/>
                <w:lang w:eastAsia="en-US"/>
              </w:rPr>
            </w:pPr>
          </w:p>
        </w:tc>
        <w:tc>
          <w:tcPr>
            <w:tcW w:w="2791" w:type="dxa"/>
            <w:shd w:val="clear" w:color="auto" w:fill="auto"/>
          </w:tcPr>
          <w:p w:rsidR="006B1C3B" w:rsidRDefault="006B1C3B" w:rsidP="00D92506">
            <w:pPr>
              <w:spacing w:after="0" w:line="240" w:lineRule="auto"/>
              <w:jc w:val="both"/>
              <w:rPr>
                <w:sz w:val="24"/>
              </w:rPr>
            </w:pPr>
            <w:r w:rsidRPr="00AA598F">
              <w:rPr>
                <w:sz w:val="24"/>
              </w:rPr>
              <w:t xml:space="preserve">Solicitantul se afla </w:t>
            </w:r>
            <w:r w:rsidRPr="00AA598F">
              <w:rPr>
                <w:sz w:val="24"/>
              </w:rPr>
              <w:t>î</w:t>
            </w:r>
            <w:r w:rsidRPr="00AA598F">
              <w:rPr>
                <w:sz w:val="24"/>
              </w:rPr>
              <w:t>n Bazele de date AFIR?</w:t>
            </w:r>
          </w:p>
          <w:p w:rsidR="006B1C3B" w:rsidRPr="006B1C3B" w:rsidRDefault="006B1C3B" w:rsidP="00D92506">
            <w:pPr>
              <w:spacing w:after="0" w:line="240" w:lineRule="auto"/>
              <w:jc w:val="both"/>
              <w:rPr>
                <w:b/>
                <w:sz w:val="24"/>
              </w:rPr>
            </w:pPr>
            <w:r w:rsidRPr="006B1C3B">
              <w:rPr>
                <w:b/>
                <w:sz w:val="24"/>
              </w:rPr>
              <w:t>Documente de verificat</w:t>
            </w:r>
          </w:p>
          <w:p w:rsidR="006B1C3B" w:rsidRPr="00AA598F" w:rsidRDefault="006B1C3B" w:rsidP="006B1C3B">
            <w:pPr>
              <w:spacing w:before="120" w:after="120" w:line="240" w:lineRule="auto"/>
              <w:jc w:val="both"/>
              <w:rPr>
                <w:sz w:val="24"/>
              </w:rPr>
            </w:pPr>
            <w:r w:rsidRPr="00AA598F">
              <w:rPr>
                <w:sz w:val="24"/>
              </w:rPr>
              <w:t>Declara</w:t>
            </w:r>
            <w:r w:rsidRPr="00AA598F">
              <w:rPr>
                <w:sz w:val="24"/>
              </w:rPr>
              <w:t>ţ</w:t>
            </w:r>
            <w:r w:rsidRPr="00AA598F">
              <w:rPr>
                <w:sz w:val="24"/>
              </w:rPr>
              <w:t>ia pe propria r</w:t>
            </w:r>
            <w:r w:rsidRPr="00AA598F">
              <w:rPr>
                <w:sz w:val="24"/>
              </w:rPr>
              <w:t>ă</w:t>
            </w:r>
            <w:r w:rsidRPr="00AA598F">
              <w:rPr>
                <w:sz w:val="24"/>
              </w:rPr>
              <w:t>spundere a solicitantului din sec</w:t>
            </w:r>
            <w:r w:rsidRPr="00AA598F">
              <w:rPr>
                <w:sz w:val="24"/>
              </w:rPr>
              <w:t>ț</w:t>
            </w:r>
            <w:r w:rsidRPr="00AA598F">
              <w:rPr>
                <w:sz w:val="24"/>
              </w:rPr>
              <w:t>iunea F din Cererea de Finan</w:t>
            </w:r>
            <w:r w:rsidRPr="00AA598F">
              <w:rPr>
                <w:sz w:val="24"/>
              </w:rPr>
              <w:t>ț</w:t>
            </w:r>
            <w:r w:rsidRPr="00AA598F">
              <w:rPr>
                <w:sz w:val="24"/>
              </w:rPr>
              <w:t>are</w:t>
            </w:r>
          </w:p>
          <w:p w:rsidR="006B1C3B" w:rsidRPr="00AA598F" w:rsidRDefault="006B1C3B" w:rsidP="006B1C3B">
            <w:pPr>
              <w:spacing w:before="120" w:after="120" w:line="240" w:lineRule="auto"/>
              <w:jc w:val="both"/>
              <w:rPr>
                <w:sz w:val="24"/>
              </w:rPr>
            </w:pPr>
            <w:r w:rsidRPr="00AA598F">
              <w:rPr>
                <w:sz w:val="24"/>
              </w:rPr>
              <w:t xml:space="preserve">Baza de date FEADR </w:t>
            </w:r>
          </w:p>
          <w:p w:rsidR="006B1C3B" w:rsidRPr="00D92506" w:rsidRDefault="006B1C3B" w:rsidP="00D92506">
            <w:pPr>
              <w:spacing w:after="0" w:line="240" w:lineRule="auto"/>
              <w:jc w:val="both"/>
              <w:rPr>
                <w:rFonts w:eastAsia="Calibri" w:hAnsiTheme="minorHAnsi" w:cstheme="minorHAnsi"/>
                <w:iCs/>
                <w:sz w:val="24"/>
                <w:szCs w:val="24"/>
                <w:lang w:eastAsia="en-US"/>
              </w:rPr>
            </w:pPr>
          </w:p>
        </w:tc>
        <w:tc>
          <w:tcPr>
            <w:tcW w:w="6395" w:type="dxa"/>
            <w:shd w:val="clear" w:color="auto" w:fill="auto"/>
          </w:tcPr>
          <w:p w:rsidR="006B1C3B" w:rsidRPr="00AA598F" w:rsidRDefault="006B1C3B" w:rsidP="006B1C3B">
            <w:pPr>
              <w:overflowPunct w:val="0"/>
              <w:autoSpaceDE w:val="0"/>
              <w:autoSpaceDN w:val="0"/>
              <w:adjustRightInd w:val="0"/>
              <w:spacing w:before="120" w:after="120" w:line="240" w:lineRule="auto"/>
              <w:jc w:val="both"/>
              <w:textAlignment w:val="baseline"/>
              <w:rPr>
                <w:sz w:val="24"/>
              </w:rPr>
            </w:pPr>
            <w:r w:rsidRPr="00AA598F">
              <w:rPr>
                <w:sz w:val="24"/>
              </w:rPr>
              <w:t>Verificarea evit</w:t>
            </w:r>
            <w:r w:rsidRPr="00AA598F">
              <w:rPr>
                <w:sz w:val="24"/>
              </w:rPr>
              <w:t>ă</w:t>
            </w:r>
            <w:r w:rsidRPr="00AA598F">
              <w:rPr>
                <w:sz w:val="24"/>
              </w:rPr>
              <w:t>rii dublei finan</w:t>
            </w:r>
            <w:r w:rsidRPr="00AA598F">
              <w:rPr>
                <w:sz w:val="24"/>
              </w:rPr>
              <w:t>ţă</w:t>
            </w:r>
            <w:r w:rsidRPr="00AA598F">
              <w:rPr>
                <w:sz w:val="24"/>
              </w:rPr>
              <w:t>ri se efectueaz</w:t>
            </w:r>
            <w:r w:rsidRPr="00AA598F">
              <w:rPr>
                <w:sz w:val="24"/>
              </w:rPr>
              <w:t>ă</w:t>
            </w:r>
            <w:r w:rsidRPr="00AA598F">
              <w:rPr>
                <w:sz w:val="24"/>
              </w:rPr>
              <w:t xml:space="preserve"> prin urm</w:t>
            </w:r>
            <w:r w:rsidRPr="00AA598F">
              <w:rPr>
                <w:sz w:val="24"/>
              </w:rPr>
              <w:t>ă</w:t>
            </w:r>
            <w:r w:rsidRPr="00AA598F">
              <w:rPr>
                <w:sz w:val="24"/>
              </w:rPr>
              <w:t>toarele verific</w:t>
            </w:r>
            <w:r w:rsidRPr="00AA598F">
              <w:rPr>
                <w:sz w:val="24"/>
              </w:rPr>
              <w:t>ă</w:t>
            </w:r>
            <w:r w:rsidRPr="00AA598F">
              <w:rPr>
                <w:sz w:val="24"/>
              </w:rPr>
              <w:t>ri:</w:t>
            </w:r>
          </w:p>
          <w:p w:rsidR="006B1C3B" w:rsidRPr="00AA598F" w:rsidRDefault="006B1C3B" w:rsidP="006B1C3B">
            <w:pPr>
              <w:pStyle w:val="ListParagraph"/>
              <w:numPr>
                <w:ilvl w:val="0"/>
                <w:numId w:val="14"/>
              </w:numPr>
              <w:overflowPunct w:val="0"/>
              <w:autoSpaceDE w:val="0"/>
              <w:autoSpaceDN w:val="0"/>
              <w:adjustRightInd w:val="0"/>
              <w:spacing w:before="120" w:after="120" w:line="240" w:lineRule="auto"/>
              <w:ind w:left="0" w:firstLine="0"/>
              <w:jc w:val="both"/>
              <w:textAlignment w:val="baseline"/>
              <w:rPr>
                <w:sz w:val="24"/>
              </w:rPr>
            </w:pPr>
            <w:r w:rsidRPr="00AA598F">
              <w:rPr>
                <w:sz w:val="24"/>
              </w:rPr>
              <w:t>existen</w:t>
            </w:r>
            <w:r w:rsidRPr="00AA598F">
              <w:rPr>
                <w:sz w:val="24"/>
              </w:rPr>
              <w:t>ţ</w:t>
            </w:r>
            <w:r w:rsidRPr="00AA598F">
              <w:rPr>
                <w:sz w:val="24"/>
              </w:rPr>
              <w:t xml:space="preserve">a bifelor </w:t>
            </w:r>
            <w:r w:rsidRPr="00AA598F">
              <w:rPr>
                <w:sz w:val="24"/>
              </w:rPr>
              <w:t>î</w:t>
            </w:r>
            <w:r w:rsidRPr="00AA598F">
              <w:rPr>
                <w:sz w:val="24"/>
              </w:rPr>
              <w:t>n sec</w:t>
            </w:r>
            <w:r w:rsidRPr="00AA598F">
              <w:rPr>
                <w:sz w:val="24"/>
              </w:rPr>
              <w:t>ţ</w:t>
            </w:r>
            <w:r w:rsidRPr="00AA598F">
              <w:rPr>
                <w:sz w:val="24"/>
              </w:rPr>
              <w:t>iunea C din Cererea de finan</w:t>
            </w:r>
            <w:r w:rsidRPr="00AA598F">
              <w:rPr>
                <w:sz w:val="24"/>
              </w:rPr>
              <w:t>ţ</w:t>
            </w:r>
            <w:r w:rsidRPr="00AA598F">
              <w:rPr>
                <w:sz w:val="24"/>
              </w:rPr>
              <w:t>are;</w:t>
            </w:r>
          </w:p>
          <w:p w:rsidR="006B1C3B" w:rsidRPr="00AA598F" w:rsidRDefault="006B1C3B" w:rsidP="006B1C3B">
            <w:pPr>
              <w:pStyle w:val="ListParagraph"/>
              <w:numPr>
                <w:ilvl w:val="0"/>
                <w:numId w:val="14"/>
              </w:numPr>
              <w:overflowPunct w:val="0"/>
              <w:autoSpaceDE w:val="0"/>
              <w:autoSpaceDN w:val="0"/>
              <w:adjustRightInd w:val="0"/>
              <w:spacing w:before="120" w:after="120" w:line="240" w:lineRule="auto"/>
              <w:ind w:left="0" w:firstLine="0"/>
              <w:jc w:val="both"/>
              <w:textAlignment w:val="baseline"/>
              <w:rPr>
                <w:sz w:val="24"/>
              </w:rPr>
            </w:pPr>
            <w:r w:rsidRPr="00AA598F">
              <w:rPr>
                <w:sz w:val="24"/>
              </w:rPr>
              <w:t>prin existen</w:t>
            </w:r>
            <w:r w:rsidRPr="00AA598F">
              <w:rPr>
                <w:sz w:val="24"/>
              </w:rPr>
              <w:t>ţ</w:t>
            </w:r>
            <w:r w:rsidRPr="00AA598F">
              <w:rPr>
                <w:sz w:val="24"/>
              </w:rPr>
              <w:t>a semn</w:t>
            </w:r>
            <w:r w:rsidRPr="00AA598F">
              <w:rPr>
                <w:sz w:val="24"/>
              </w:rPr>
              <w:t>ă</w:t>
            </w:r>
            <w:r w:rsidRPr="00AA598F">
              <w:rPr>
                <w:sz w:val="24"/>
              </w:rPr>
              <w:t xml:space="preserve">turii </w:t>
            </w:r>
            <w:r w:rsidRPr="00AA598F">
              <w:rPr>
                <w:sz w:val="24"/>
              </w:rPr>
              <w:t>ș</w:t>
            </w:r>
            <w:r w:rsidRPr="00AA598F">
              <w:rPr>
                <w:sz w:val="24"/>
              </w:rPr>
              <w:t>i dup</w:t>
            </w:r>
            <w:r w:rsidRPr="00AA598F">
              <w:rPr>
                <w:sz w:val="24"/>
              </w:rPr>
              <w:t>ă</w:t>
            </w:r>
            <w:r w:rsidRPr="00AA598F">
              <w:rPr>
                <w:sz w:val="24"/>
              </w:rPr>
              <w:t xml:space="preserve"> caz a </w:t>
            </w:r>
            <w:r w:rsidRPr="00AA598F">
              <w:rPr>
                <w:sz w:val="24"/>
              </w:rPr>
              <w:t>ș</w:t>
            </w:r>
            <w:r w:rsidRPr="00AA598F">
              <w:rPr>
                <w:sz w:val="24"/>
              </w:rPr>
              <w:t xml:space="preserve">tampilei </w:t>
            </w:r>
            <w:r w:rsidRPr="00AA598F">
              <w:rPr>
                <w:sz w:val="24"/>
              </w:rPr>
              <w:t>î</w:t>
            </w:r>
            <w:r w:rsidRPr="00AA598F">
              <w:rPr>
                <w:sz w:val="24"/>
              </w:rPr>
              <w:t xml:space="preserve">n dreptul rubricii </w:t>
            </w:r>
            <w:r w:rsidRPr="00AA598F">
              <w:rPr>
                <w:sz w:val="24"/>
              </w:rPr>
              <w:t>„</w:t>
            </w:r>
            <w:r w:rsidRPr="00AA598F">
              <w:rPr>
                <w:i/>
                <w:sz w:val="24"/>
              </w:rPr>
              <w:t>Semn</w:t>
            </w:r>
            <w:r w:rsidRPr="00AA598F">
              <w:rPr>
                <w:i/>
                <w:sz w:val="24"/>
              </w:rPr>
              <w:t>ă</w:t>
            </w:r>
            <w:r w:rsidRPr="00AA598F">
              <w:rPr>
                <w:i/>
                <w:sz w:val="24"/>
              </w:rPr>
              <w:t>tur</w:t>
            </w:r>
            <w:r w:rsidRPr="00AA598F">
              <w:rPr>
                <w:i/>
                <w:sz w:val="24"/>
              </w:rPr>
              <w:t>ă</w:t>
            </w:r>
            <w:r w:rsidRPr="00AA598F">
              <w:rPr>
                <w:i/>
                <w:sz w:val="24"/>
              </w:rPr>
              <w:t xml:space="preserve"> reprezentant legal </w:t>
            </w:r>
            <w:r w:rsidRPr="00AA598F">
              <w:rPr>
                <w:i/>
                <w:sz w:val="24"/>
              </w:rPr>
              <w:t>ş</w:t>
            </w:r>
            <w:r w:rsidRPr="00AA598F">
              <w:rPr>
                <w:i/>
                <w:sz w:val="24"/>
              </w:rPr>
              <w:t xml:space="preserve">i </w:t>
            </w:r>
            <w:r w:rsidRPr="00AA598F">
              <w:rPr>
                <w:i/>
                <w:sz w:val="24"/>
              </w:rPr>
              <w:t>ş</w:t>
            </w:r>
            <w:r w:rsidRPr="00AA598F">
              <w:rPr>
                <w:i/>
                <w:sz w:val="24"/>
              </w:rPr>
              <w:t>tampila (dup</w:t>
            </w:r>
            <w:r w:rsidRPr="00AA598F">
              <w:rPr>
                <w:i/>
                <w:sz w:val="24"/>
              </w:rPr>
              <w:t>ă</w:t>
            </w:r>
            <w:r w:rsidRPr="00AA598F">
              <w:rPr>
                <w:i/>
                <w:sz w:val="24"/>
              </w:rPr>
              <w:t xml:space="preserve"> caz)</w:t>
            </w:r>
            <w:r w:rsidRPr="00AA598F">
              <w:rPr>
                <w:sz w:val="24"/>
              </w:rPr>
              <w:t>”</w:t>
            </w:r>
            <w:r w:rsidRPr="00AA598F">
              <w:rPr>
                <w:sz w:val="24"/>
              </w:rPr>
              <w:t xml:space="preserve"> din declara</w:t>
            </w:r>
            <w:r w:rsidRPr="00AA598F">
              <w:rPr>
                <w:sz w:val="24"/>
              </w:rPr>
              <w:t>ț</w:t>
            </w:r>
            <w:r w:rsidRPr="00AA598F">
              <w:rPr>
                <w:sz w:val="24"/>
              </w:rPr>
              <w:t>ia pe propria r</w:t>
            </w:r>
            <w:r w:rsidRPr="00AA598F">
              <w:rPr>
                <w:sz w:val="24"/>
              </w:rPr>
              <w:t>ă</w:t>
            </w:r>
            <w:r w:rsidRPr="00AA598F">
              <w:rPr>
                <w:sz w:val="24"/>
              </w:rPr>
              <w:t>spundere din sec</w:t>
            </w:r>
            <w:r w:rsidRPr="00AA598F">
              <w:rPr>
                <w:sz w:val="24"/>
              </w:rPr>
              <w:t>ţ</w:t>
            </w:r>
            <w:r w:rsidRPr="00AA598F">
              <w:rPr>
                <w:sz w:val="24"/>
              </w:rPr>
              <w:t>iunea F din Cererea de finan</w:t>
            </w:r>
            <w:r w:rsidRPr="00AA598F">
              <w:rPr>
                <w:sz w:val="24"/>
              </w:rPr>
              <w:t>ţ</w:t>
            </w:r>
            <w:r w:rsidRPr="00AA598F">
              <w:rPr>
                <w:sz w:val="24"/>
              </w:rPr>
              <w:t xml:space="preserve">are solicitantul </w:t>
            </w:r>
            <w:r w:rsidRPr="00AA598F">
              <w:rPr>
                <w:sz w:val="24"/>
              </w:rPr>
              <w:t>îș</w:t>
            </w:r>
            <w:r w:rsidRPr="00AA598F">
              <w:rPr>
                <w:sz w:val="24"/>
              </w:rPr>
              <w:t>i asum</w:t>
            </w:r>
            <w:r w:rsidRPr="00AA598F">
              <w:rPr>
                <w:sz w:val="24"/>
              </w:rPr>
              <w:t>ă</w:t>
            </w:r>
            <w:r w:rsidRPr="00AA598F">
              <w:rPr>
                <w:sz w:val="24"/>
              </w:rPr>
              <w:t xml:space="preserve"> toate punctele din declara</w:t>
            </w:r>
            <w:r w:rsidRPr="00AA598F">
              <w:rPr>
                <w:sz w:val="24"/>
              </w:rPr>
              <w:t>ț</w:t>
            </w:r>
            <w:r w:rsidRPr="00AA598F">
              <w:rPr>
                <w:sz w:val="24"/>
              </w:rPr>
              <w:t>ia men</w:t>
            </w:r>
            <w:r w:rsidRPr="00AA598F">
              <w:rPr>
                <w:sz w:val="24"/>
              </w:rPr>
              <w:t>ț</w:t>
            </w:r>
            <w:r w:rsidRPr="00AA598F">
              <w:rPr>
                <w:sz w:val="24"/>
              </w:rPr>
              <w:t>ionat</w:t>
            </w:r>
            <w:r w:rsidRPr="00AA598F">
              <w:rPr>
                <w:sz w:val="24"/>
              </w:rPr>
              <w:t>ă</w:t>
            </w:r>
            <w:r w:rsidRPr="00AA598F">
              <w:rPr>
                <w:sz w:val="24"/>
              </w:rPr>
              <w:t xml:space="preserve"> mai sus, inclusiv punctul prin care solicitantul declar</w:t>
            </w:r>
            <w:r w:rsidRPr="00AA598F">
              <w:rPr>
                <w:sz w:val="24"/>
              </w:rPr>
              <w:t>ă</w:t>
            </w:r>
            <w:r w:rsidRPr="00AA598F">
              <w:rPr>
                <w:sz w:val="24"/>
              </w:rPr>
              <w:t xml:space="preserve"> c</w:t>
            </w:r>
            <w:r w:rsidRPr="00AA598F">
              <w:rPr>
                <w:sz w:val="24"/>
              </w:rPr>
              <w:t>ă„</w:t>
            </w:r>
            <w:r w:rsidRPr="00AA598F">
              <w:rPr>
                <w:sz w:val="24"/>
              </w:rPr>
              <w:t>proiectul propus asisten</w:t>
            </w:r>
            <w:r w:rsidRPr="00AA598F">
              <w:rPr>
                <w:sz w:val="24"/>
              </w:rPr>
              <w:t>ţ</w:t>
            </w:r>
            <w:r w:rsidRPr="00AA598F">
              <w:rPr>
                <w:sz w:val="24"/>
              </w:rPr>
              <w:t>ei financiare nerambursabile FEADR nu beneficiaz</w:t>
            </w:r>
            <w:r w:rsidRPr="00AA598F">
              <w:rPr>
                <w:sz w:val="24"/>
              </w:rPr>
              <w:t>ă</w:t>
            </w:r>
            <w:r w:rsidRPr="00AA598F">
              <w:rPr>
                <w:sz w:val="24"/>
              </w:rPr>
              <w:t xml:space="preserve"> de alt</w:t>
            </w:r>
            <w:r w:rsidRPr="00AA598F">
              <w:rPr>
                <w:sz w:val="24"/>
              </w:rPr>
              <w:t>ă</w:t>
            </w:r>
            <w:r w:rsidRPr="00AA598F">
              <w:rPr>
                <w:sz w:val="24"/>
              </w:rPr>
              <w:t xml:space="preserve"> finan</w:t>
            </w:r>
            <w:r w:rsidRPr="00AA598F">
              <w:rPr>
                <w:sz w:val="24"/>
              </w:rPr>
              <w:t>ţ</w:t>
            </w:r>
            <w:r w:rsidRPr="00AA598F">
              <w:rPr>
                <w:sz w:val="24"/>
              </w:rPr>
              <w:t>are din programe de finan</w:t>
            </w:r>
            <w:r w:rsidRPr="00AA598F">
              <w:rPr>
                <w:sz w:val="24"/>
              </w:rPr>
              <w:t>ţ</w:t>
            </w:r>
            <w:r w:rsidRPr="00AA598F">
              <w:rPr>
                <w:sz w:val="24"/>
              </w:rPr>
              <w:t>are nerambursabil</w:t>
            </w:r>
            <w:r w:rsidRPr="00AA598F">
              <w:rPr>
                <w:sz w:val="24"/>
              </w:rPr>
              <w:t>ă”</w:t>
            </w:r>
            <w:r w:rsidRPr="00AA598F">
              <w:rPr>
                <w:sz w:val="24"/>
              </w:rPr>
              <w:t xml:space="preserve">. </w:t>
            </w:r>
            <w:r w:rsidRPr="00AA598F">
              <w:rPr>
                <w:sz w:val="24"/>
              </w:rPr>
              <w:t>Î</w:t>
            </w:r>
            <w:r w:rsidRPr="00AA598F">
              <w:rPr>
                <w:sz w:val="24"/>
              </w:rPr>
              <w:t xml:space="preserve">n cazul </w:t>
            </w:r>
            <w:r w:rsidRPr="00AA598F">
              <w:rPr>
                <w:sz w:val="24"/>
              </w:rPr>
              <w:t>î</w:t>
            </w:r>
            <w:r w:rsidRPr="00AA598F">
              <w:rPr>
                <w:sz w:val="24"/>
              </w:rPr>
              <w:t xml:space="preserve">n care solicitantul nu a semnat </w:t>
            </w:r>
            <w:r w:rsidRPr="00AA598F">
              <w:rPr>
                <w:sz w:val="24"/>
              </w:rPr>
              <w:t>ş</w:t>
            </w:r>
            <w:r w:rsidRPr="00AA598F">
              <w:rPr>
                <w:sz w:val="24"/>
              </w:rPr>
              <w:t>i dup</w:t>
            </w:r>
            <w:r w:rsidRPr="00AA598F">
              <w:rPr>
                <w:sz w:val="24"/>
              </w:rPr>
              <w:t>ă</w:t>
            </w:r>
            <w:r w:rsidRPr="00AA598F">
              <w:rPr>
                <w:sz w:val="24"/>
              </w:rPr>
              <w:t xml:space="preserve"> caz </w:t>
            </w:r>
            <w:r w:rsidRPr="00AA598F">
              <w:rPr>
                <w:sz w:val="24"/>
              </w:rPr>
              <w:t>ş</w:t>
            </w:r>
            <w:r w:rsidRPr="00AA598F">
              <w:rPr>
                <w:sz w:val="24"/>
              </w:rPr>
              <w:t>tampilat declara</w:t>
            </w:r>
            <w:r w:rsidRPr="00AA598F">
              <w:rPr>
                <w:sz w:val="24"/>
              </w:rPr>
              <w:t>ţ</w:t>
            </w:r>
            <w:r w:rsidRPr="00AA598F">
              <w:rPr>
                <w:sz w:val="24"/>
              </w:rPr>
              <w:t>ia pe propria r</w:t>
            </w:r>
            <w:r w:rsidRPr="00AA598F">
              <w:rPr>
                <w:sz w:val="24"/>
              </w:rPr>
              <w:t>ă</w:t>
            </w:r>
            <w:r w:rsidRPr="00AA598F">
              <w:rPr>
                <w:sz w:val="24"/>
              </w:rPr>
              <w:t>spundere din sec</w:t>
            </w:r>
            <w:r w:rsidRPr="00AA598F">
              <w:rPr>
                <w:sz w:val="24"/>
              </w:rPr>
              <w:t>ț</w:t>
            </w:r>
            <w:r w:rsidRPr="00AA598F">
              <w:rPr>
                <w:sz w:val="24"/>
              </w:rPr>
              <w:t>iunea F, expertul solicit</w:t>
            </w:r>
            <w:r w:rsidRPr="00AA598F">
              <w:rPr>
                <w:sz w:val="24"/>
              </w:rPr>
              <w:t>ă</w:t>
            </w:r>
            <w:r w:rsidRPr="00AA598F">
              <w:rPr>
                <w:sz w:val="24"/>
              </w:rPr>
              <w:t xml:space="preserve"> acest lucru prin </w:t>
            </w:r>
            <w:r w:rsidR="007C09FB" w:rsidRPr="00CA7202">
              <w:rPr>
                <w:i/>
                <w:sz w:val="24"/>
              </w:rPr>
              <w:t>Fi</w:t>
            </w:r>
            <w:r w:rsidR="007C09FB" w:rsidRPr="00CA7202">
              <w:rPr>
                <w:i/>
                <w:sz w:val="24"/>
              </w:rPr>
              <w:t>ș</w:t>
            </w:r>
            <w:r w:rsidR="007C09FB" w:rsidRPr="00CA7202">
              <w:rPr>
                <w:i/>
                <w:sz w:val="24"/>
              </w:rPr>
              <w:t>a de solicitare informa</w:t>
            </w:r>
            <w:r w:rsidR="007C09FB" w:rsidRPr="00CA7202">
              <w:rPr>
                <w:i/>
                <w:sz w:val="24"/>
              </w:rPr>
              <w:t>ț</w:t>
            </w:r>
            <w:r w:rsidR="007C09FB" w:rsidRPr="00CA7202">
              <w:rPr>
                <w:i/>
                <w:sz w:val="24"/>
              </w:rPr>
              <w:t>ii suplimentare</w:t>
            </w:r>
            <w:r w:rsidR="001256DA">
              <w:rPr>
                <w:i/>
                <w:sz w:val="24"/>
              </w:rPr>
              <w:t xml:space="preserve"> </w:t>
            </w:r>
            <w:r w:rsidRPr="00AA598F">
              <w:rPr>
                <w:sz w:val="24"/>
              </w:rPr>
              <w:t>ş</w:t>
            </w:r>
            <w:r w:rsidRPr="00AA598F">
              <w:rPr>
                <w:sz w:val="24"/>
              </w:rPr>
              <w:t xml:space="preserve">i doar </w:t>
            </w:r>
            <w:r w:rsidRPr="00AA598F">
              <w:rPr>
                <w:sz w:val="24"/>
              </w:rPr>
              <w:t>î</w:t>
            </w:r>
            <w:r w:rsidRPr="00AA598F">
              <w:rPr>
                <w:sz w:val="24"/>
              </w:rPr>
              <w:t xml:space="preserve">n cazul </w:t>
            </w:r>
            <w:r w:rsidRPr="00AA598F">
              <w:rPr>
                <w:sz w:val="24"/>
              </w:rPr>
              <w:t>î</w:t>
            </w:r>
            <w:r w:rsidRPr="00AA598F">
              <w:rPr>
                <w:sz w:val="24"/>
              </w:rPr>
              <w:t>n care solicitantul refuz</w:t>
            </w:r>
            <w:r w:rsidRPr="00AA598F">
              <w:rPr>
                <w:sz w:val="24"/>
              </w:rPr>
              <w:t>ă</w:t>
            </w:r>
            <w:r w:rsidRPr="00AA598F">
              <w:rPr>
                <w:sz w:val="24"/>
              </w:rPr>
              <w:t xml:space="preserve"> s</w:t>
            </w:r>
            <w:r w:rsidRPr="00AA598F">
              <w:rPr>
                <w:sz w:val="24"/>
              </w:rPr>
              <w:t>ă</w:t>
            </w:r>
            <w:r w:rsidR="001256DA">
              <w:rPr>
                <w:sz w:val="24"/>
              </w:rPr>
              <w:t xml:space="preserve"> </w:t>
            </w:r>
            <w:r w:rsidRPr="00AA598F">
              <w:rPr>
                <w:sz w:val="24"/>
              </w:rPr>
              <w:t>îş</w:t>
            </w:r>
            <w:r w:rsidRPr="00AA598F">
              <w:rPr>
                <w:sz w:val="24"/>
              </w:rPr>
              <w:t>i asume angajamentele corespunz</w:t>
            </w:r>
            <w:r w:rsidRPr="00AA598F">
              <w:rPr>
                <w:sz w:val="24"/>
              </w:rPr>
              <w:t>ă</w:t>
            </w:r>
            <w:r w:rsidRPr="00AA598F">
              <w:rPr>
                <w:sz w:val="24"/>
              </w:rPr>
              <w:t>toare proiectului, expertul bifeaz</w:t>
            </w:r>
            <w:r w:rsidRPr="00AA598F">
              <w:rPr>
                <w:sz w:val="24"/>
              </w:rPr>
              <w:t>ă</w:t>
            </w:r>
            <w:r w:rsidRPr="00AA598F">
              <w:rPr>
                <w:sz w:val="24"/>
              </w:rPr>
              <w:t xml:space="preserve"> NU, motiveaz</w:t>
            </w:r>
            <w:r w:rsidRPr="00AA598F">
              <w:rPr>
                <w:sz w:val="24"/>
              </w:rPr>
              <w:t>ă</w:t>
            </w:r>
            <w:r w:rsidRPr="00AA598F">
              <w:rPr>
                <w:sz w:val="24"/>
              </w:rPr>
              <w:t xml:space="preserve"> pozi</w:t>
            </w:r>
            <w:r w:rsidRPr="00AA598F">
              <w:rPr>
                <w:sz w:val="24"/>
              </w:rPr>
              <w:t>ţ</w:t>
            </w:r>
            <w:r w:rsidRPr="00AA598F">
              <w:rPr>
                <w:sz w:val="24"/>
              </w:rPr>
              <w:t xml:space="preserve">ia sa </w:t>
            </w:r>
            <w:r w:rsidRPr="00AA598F">
              <w:rPr>
                <w:sz w:val="24"/>
              </w:rPr>
              <w:t>î</w:t>
            </w:r>
            <w:r w:rsidRPr="00AA598F">
              <w:rPr>
                <w:sz w:val="24"/>
              </w:rPr>
              <w:t>n liniile prev</w:t>
            </w:r>
            <w:r w:rsidRPr="00AA598F">
              <w:rPr>
                <w:sz w:val="24"/>
              </w:rPr>
              <w:t>ă</w:t>
            </w:r>
            <w:r w:rsidRPr="00AA598F">
              <w:rPr>
                <w:sz w:val="24"/>
              </w:rPr>
              <w:t xml:space="preserve">zute </w:t>
            </w:r>
            <w:r w:rsidRPr="00AA598F">
              <w:rPr>
                <w:sz w:val="24"/>
              </w:rPr>
              <w:t>î</w:t>
            </w:r>
            <w:r w:rsidRPr="00AA598F">
              <w:rPr>
                <w:sz w:val="24"/>
              </w:rPr>
              <w:t xml:space="preserve">n acest scop la rubrica </w:t>
            </w:r>
            <w:r w:rsidRPr="00AA598F">
              <w:rPr>
                <w:sz w:val="24"/>
              </w:rPr>
              <w:t>„</w:t>
            </w:r>
            <w:r w:rsidRPr="00AA598F">
              <w:rPr>
                <w:sz w:val="24"/>
              </w:rPr>
              <w:t>Observatii</w:t>
            </w:r>
            <w:r w:rsidRPr="00AA598F">
              <w:rPr>
                <w:sz w:val="24"/>
              </w:rPr>
              <w:t>”ş</w:t>
            </w:r>
            <w:r w:rsidRPr="00AA598F">
              <w:rPr>
                <w:sz w:val="24"/>
              </w:rPr>
              <w:t>i cererea va fi declarat</w:t>
            </w:r>
            <w:r w:rsidRPr="00AA598F">
              <w:rPr>
                <w:sz w:val="24"/>
              </w:rPr>
              <w:t>ă</w:t>
            </w:r>
            <w:r w:rsidRPr="00AA598F">
              <w:rPr>
                <w:sz w:val="24"/>
              </w:rPr>
              <w:t xml:space="preserve"> neeligibil</w:t>
            </w:r>
            <w:r w:rsidRPr="00AA598F">
              <w:rPr>
                <w:sz w:val="24"/>
              </w:rPr>
              <w:t>ă</w:t>
            </w:r>
            <w:r w:rsidRPr="00AA598F">
              <w:rPr>
                <w:sz w:val="24"/>
              </w:rPr>
              <w:t>.</w:t>
            </w:r>
          </w:p>
          <w:p w:rsidR="006B1C3B" w:rsidRPr="00AA598F" w:rsidRDefault="006B1C3B" w:rsidP="006B1C3B">
            <w:pPr>
              <w:pStyle w:val="ListParagraph"/>
              <w:numPr>
                <w:ilvl w:val="0"/>
                <w:numId w:val="14"/>
              </w:numPr>
              <w:overflowPunct w:val="0"/>
              <w:autoSpaceDE w:val="0"/>
              <w:autoSpaceDN w:val="0"/>
              <w:adjustRightInd w:val="0"/>
              <w:spacing w:before="120" w:after="120" w:line="240" w:lineRule="auto"/>
              <w:ind w:left="0" w:firstLine="0"/>
              <w:jc w:val="both"/>
              <w:textAlignment w:val="baseline"/>
              <w:rPr>
                <w:sz w:val="24"/>
              </w:rPr>
            </w:pPr>
            <w:r w:rsidRPr="00AA598F">
              <w:rPr>
                <w:sz w:val="24"/>
              </w:rPr>
              <w:t xml:space="preserve">verificarea </w:t>
            </w:r>
            <w:r w:rsidRPr="00AA598F">
              <w:rPr>
                <w:sz w:val="24"/>
              </w:rPr>
              <w:t>î</w:t>
            </w:r>
            <w:r w:rsidRPr="00AA598F">
              <w:rPr>
                <w:sz w:val="24"/>
              </w:rPr>
              <w:t>n Baza de Date cu proiecte FEADR;</w:t>
            </w:r>
          </w:p>
          <w:p w:rsidR="006B1C3B" w:rsidRPr="00AA598F" w:rsidRDefault="006B1C3B" w:rsidP="006B1C3B">
            <w:pPr>
              <w:overflowPunct w:val="0"/>
              <w:autoSpaceDE w:val="0"/>
              <w:autoSpaceDN w:val="0"/>
              <w:adjustRightInd w:val="0"/>
              <w:spacing w:before="120" w:after="120" w:line="240" w:lineRule="auto"/>
              <w:jc w:val="both"/>
              <w:textAlignment w:val="baseline"/>
              <w:rPr>
                <w:sz w:val="24"/>
              </w:rPr>
            </w:pPr>
            <w:r w:rsidRPr="00AA598F">
              <w:rPr>
                <w:sz w:val="24"/>
              </w:rPr>
              <w:t xml:space="preserve">Verificarea </w:t>
            </w:r>
            <w:r w:rsidRPr="00AA598F">
              <w:rPr>
                <w:sz w:val="24"/>
              </w:rPr>
              <w:t>î</w:t>
            </w:r>
            <w:r w:rsidRPr="00AA598F">
              <w:rPr>
                <w:sz w:val="24"/>
              </w:rPr>
              <w:t xml:space="preserve">n Baza de Date cu proiecte FEADR sau </w:t>
            </w:r>
            <w:r w:rsidRPr="00AA598F">
              <w:rPr>
                <w:sz w:val="24"/>
              </w:rPr>
              <w:t>î</w:t>
            </w:r>
            <w:r w:rsidRPr="00AA598F">
              <w:rPr>
                <w:sz w:val="24"/>
              </w:rPr>
              <w:t>n Baza de date pus</w:t>
            </w:r>
            <w:r w:rsidRPr="00AA598F">
              <w:rPr>
                <w:sz w:val="24"/>
              </w:rPr>
              <w:t>ă</w:t>
            </w:r>
            <w:r w:rsidRPr="00AA598F">
              <w:rPr>
                <w:sz w:val="24"/>
              </w:rPr>
              <w:t xml:space="preserve"> la dispozi</w:t>
            </w:r>
            <w:r w:rsidRPr="00AA598F">
              <w:rPr>
                <w:sz w:val="24"/>
              </w:rPr>
              <w:t>ţ</w:t>
            </w:r>
            <w:r w:rsidRPr="00AA598F">
              <w:rPr>
                <w:sz w:val="24"/>
              </w:rPr>
              <w:t>ie de AM-PNDR se face at</w:t>
            </w:r>
            <w:r w:rsidRPr="00AA598F">
              <w:rPr>
                <w:sz w:val="24"/>
              </w:rPr>
              <w:t>â</w:t>
            </w:r>
            <w:r w:rsidRPr="00AA598F">
              <w:rPr>
                <w:sz w:val="24"/>
              </w:rPr>
              <w:t>t prin verificarea numelui solicitantului, c</w:t>
            </w:r>
            <w:r w:rsidRPr="00AA598F">
              <w:rPr>
                <w:sz w:val="24"/>
              </w:rPr>
              <w:t>â</w:t>
            </w:r>
            <w:r w:rsidRPr="00AA598F">
              <w:rPr>
                <w:sz w:val="24"/>
              </w:rPr>
              <w:t xml:space="preserve">t </w:t>
            </w:r>
            <w:r w:rsidRPr="00AA598F">
              <w:rPr>
                <w:sz w:val="24"/>
              </w:rPr>
              <w:t>ş</w:t>
            </w:r>
            <w:r w:rsidRPr="00AA598F">
              <w:rPr>
                <w:sz w:val="24"/>
              </w:rPr>
              <w:t xml:space="preserve">i a Codului de </w:t>
            </w:r>
            <w:r w:rsidRPr="00AA598F">
              <w:rPr>
                <w:sz w:val="24"/>
              </w:rPr>
              <w:t>Î</w:t>
            </w:r>
            <w:r w:rsidRPr="00AA598F">
              <w:rPr>
                <w:sz w:val="24"/>
              </w:rPr>
              <w:t>nregistrare Fiscal</w:t>
            </w:r>
            <w:r w:rsidRPr="00AA598F">
              <w:rPr>
                <w:sz w:val="24"/>
              </w:rPr>
              <w:t>ă</w:t>
            </w:r>
            <w:r w:rsidR="00DB69C0">
              <w:rPr>
                <w:sz w:val="24"/>
              </w:rPr>
              <w:t>.</w:t>
            </w:r>
          </w:p>
          <w:p w:rsidR="006B1C3B" w:rsidRPr="00AA598F" w:rsidRDefault="006B1C3B" w:rsidP="006B1C3B">
            <w:pPr>
              <w:autoSpaceDE w:val="0"/>
              <w:autoSpaceDN w:val="0"/>
              <w:adjustRightInd w:val="0"/>
              <w:spacing w:before="120" w:after="120" w:line="240" w:lineRule="auto"/>
              <w:jc w:val="both"/>
              <w:rPr>
                <w:sz w:val="24"/>
              </w:rPr>
            </w:pPr>
            <w:r w:rsidRPr="006723F4">
              <w:rPr>
                <w:rFonts w:ascii="Arial" w:hAnsi="Arial" w:cs="Arial"/>
                <w:bCs/>
                <w:sz w:val="24"/>
                <w:szCs w:val="24"/>
                <w:lang w:eastAsia="fr-FR"/>
              </w:rPr>
              <w:t>►</w:t>
            </w:r>
            <w:r w:rsidRPr="00AA598F">
              <w:rPr>
                <w:sz w:val="24"/>
              </w:rPr>
              <w:t>Î</w:t>
            </w:r>
            <w:r w:rsidRPr="00AA598F">
              <w:rPr>
                <w:sz w:val="24"/>
              </w:rPr>
              <w:t xml:space="preserve">n cazul </w:t>
            </w:r>
            <w:r w:rsidRPr="00AA598F">
              <w:rPr>
                <w:sz w:val="24"/>
              </w:rPr>
              <w:t>î</w:t>
            </w:r>
            <w:r w:rsidRPr="00AA598F">
              <w:rPr>
                <w:sz w:val="24"/>
              </w:rPr>
              <w:t>n care se constat</w:t>
            </w:r>
            <w:r w:rsidRPr="00AA598F">
              <w:rPr>
                <w:sz w:val="24"/>
              </w:rPr>
              <w:t>ă</w:t>
            </w:r>
            <w:r w:rsidRPr="00AA598F">
              <w:rPr>
                <w:sz w:val="24"/>
              </w:rPr>
              <w:t xml:space="preserve"> faptul c</w:t>
            </w:r>
            <w:r w:rsidRPr="00AA598F">
              <w:rPr>
                <w:sz w:val="24"/>
              </w:rPr>
              <w:t>ă</w:t>
            </w:r>
            <w:r w:rsidRPr="00AA598F">
              <w:rPr>
                <w:sz w:val="24"/>
              </w:rPr>
              <w:t xml:space="preserve"> solicitantul a beneficiat de alt program de finan</w:t>
            </w:r>
            <w:r w:rsidRPr="00AA598F">
              <w:rPr>
                <w:sz w:val="24"/>
              </w:rPr>
              <w:t>ţ</w:t>
            </w:r>
            <w:r w:rsidRPr="00AA598F">
              <w:rPr>
                <w:sz w:val="24"/>
              </w:rPr>
              <w:t>are nerambursabil</w:t>
            </w:r>
            <w:r w:rsidRPr="00AA598F">
              <w:rPr>
                <w:sz w:val="24"/>
              </w:rPr>
              <w:t>ă</w:t>
            </w:r>
            <w:r w:rsidRPr="00AA598F">
              <w:rPr>
                <w:sz w:val="24"/>
              </w:rPr>
              <w:t xml:space="preserve"> pentru acela</w:t>
            </w:r>
            <w:r w:rsidRPr="00AA598F">
              <w:rPr>
                <w:sz w:val="24"/>
              </w:rPr>
              <w:t>ş</w:t>
            </w:r>
            <w:r w:rsidRPr="00AA598F">
              <w:rPr>
                <w:sz w:val="24"/>
              </w:rPr>
              <w:t>i tip de investi</w:t>
            </w:r>
            <w:r w:rsidRPr="00AA598F">
              <w:rPr>
                <w:sz w:val="24"/>
              </w:rPr>
              <w:t>ţ</w:t>
            </w:r>
            <w:r w:rsidRPr="00AA598F">
              <w:rPr>
                <w:sz w:val="24"/>
              </w:rPr>
              <w:t xml:space="preserve">ie, dar nu a consemnat acest lucru </w:t>
            </w:r>
            <w:r w:rsidRPr="00AA598F">
              <w:rPr>
                <w:sz w:val="24"/>
              </w:rPr>
              <w:t>î</w:t>
            </w:r>
            <w:r w:rsidRPr="00AA598F">
              <w:rPr>
                <w:sz w:val="24"/>
              </w:rPr>
              <w:t xml:space="preserve">n Cererea de </w:t>
            </w:r>
            <w:r w:rsidRPr="00AA598F">
              <w:rPr>
                <w:sz w:val="24"/>
              </w:rPr>
              <w:lastRenderedPageBreak/>
              <w:t>finan</w:t>
            </w:r>
            <w:r w:rsidRPr="00AA598F">
              <w:rPr>
                <w:sz w:val="24"/>
              </w:rPr>
              <w:t>ţ</w:t>
            </w:r>
            <w:r w:rsidRPr="00AA598F">
              <w:rPr>
                <w:sz w:val="24"/>
              </w:rPr>
              <w:t xml:space="preserve">are </w:t>
            </w:r>
            <w:r w:rsidRPr="00AA598F">
              <w:rPr>
                <w:sz w:val="24"/>
              </w:rPr>
              <w:t>ş</w:t>
            </w:r>
            <w:r w:rsidRPr="00AA598F">
              <w:rPr>
                <w:sz w:val="24"/>
              </w:rPr>
              <w:t>i/ sau nu a prezentat  documentul din care s</w:t>
            </w:r>
            <w:r w:rsidRPr="00AA598F">
              <w:rPr>
                <w:sz w:val="24"/>
              </w:rPr>
              <w:t>ă</w:t>
            </w:r>
            <w:r w:rsidRPr="00AA598F">
              <w:rPr>
                <w:sz w:val="24"/>
              </w:rPr>
              <w:t xml:space="preserve"> reias</w:t>
            </w:r>
            <w:r w:rsidRPr="00AA598F">
              <w:rPr>
                <w:sz w:val="24"/>
              </w:rPr>
              <w:t>ă</w:t>
            </w:r>
            <w:r w:rsidRPr="00AA598F">
              <w:rPr>
                <w:sz w:val="24"/>
              </w:rPr>
              <w:t xml:space="preserve"> c</w:t>
            </w:r>
            <w:r w:rsidRPr="00AA598F">
              <w:rPr>
                <w:sz w:val="24"/>
              </w:rPr>
              <w:t>ă</w:t>
            </w:r>
            <w:r w:rsidRPr="00AA598F">
              <w:rPr>
                <w:sz w:val="24"/>
              </w:rPr>
              <w:t xml:space="preserve"> nu este finan</w:t>
            </w:r>
            <w:r w:rsidRPr="00AA598F">
              <w:rPr>
                <w:sz w:val="24"/>
              </w:rPr>
              <w:t>ţ</w:t>
            </w:r>
            <w:r w:rsidRPr="00AA598F">
              <w:rPr>
                <w:sz w:val="24"/>
              </w:rPr>
              <w:t>at</w:t>
            </w:r>
            <w:r w:rsidRPr="00AA598F">
              <w:rPr>
                <w:sz w:val="24"/>
              </w:rPr>
              <w:t>ă</w:t>
            </w:r>
            <w:r w:rsidRPr="00AA598F">
              <w:rPr>
                <w:sz w:val="24"/>
              </w:rPr>
              <w:t xml:space="preserve"> aceea</w:t>
            </w:r>
            <w:r w:rsidRPr="00AA598F">
              <w:rPr>
                <w:sz w:val="24"/>
              </w:rPr>
              <w:t>ş</w:t>
            </w:r>
            <w:r w:rsidRPr="00AA598F">
              <w:rPr>
                <w:sz w:val="24"/>
              </w:rPr>
              <w:t>i investi</w:t>
            </w:r>
            <w:r w:rsidRPr="00AA598F">
              <w:rPr>
                <w:sz w:val="24"/>
              </w:rPr>
              <w:t>ţ</w:t>
            </w:r>
            <w:r w:rsidRPr="00AA598F">
              <w:rPr>
                <w:sz w:val="24"/>
              </w:rPr>
              <w:t>ie, expertul solicit</w:t>
            </w:r>
            <w:r w:rsidRPr="00AA598F">
              <w:rPr>
                <w:sz w:val="24"/>
              </w:rPr>
              <w:t>ă</w:t>
            </w:r>
            <w:r w:rsidRPr="00AA598F">
              <w:rPr>
                <w:sz w:val="24"/>
              </w:rPr>
              <w:t xml:space="preserve">  aceste lucruri prin </w:t>
            </w:r>
            <w:r w:rsidR="00DB69C0" w:rsidRPr="00CA7202">
              <w:rPr>
                <w:i/>
                <w:sz w:val="24"/>
              </w:rPr>
              <w:t>Fi</w:t>
            </w:r>
            <w:r w:rsidR="00DB69C0" w:rsidRPr="00CA7202">
              <w:rPr>
                <w:i/>
                <w:sz w:val="24"/>
              </w:rPr>
              <w:t>ș</w:t>
            </w:r>
            <w:r w:rsidR="00DB69C0" w:rsidRPr="00CA7202">
              <w:rPr>
                <w:i/>
                <w:sz w:val="24"/>
              </w:rPr>
              <w:t>a de solicitare informa</w:t>
            </w:r>
            <w:r w:rsidR="00DB69C0" w:rsidRPr="00CA7202">
              <w:rPr>
                <w:i/>
                <w:sz w:val="24"/>
              </w:rPr>
              <w:t>ț</w:t>
            </w:r>
            <w:r w:rsidR="00DB69C0" w:rsidRPr="00CA7202">
              <w:rPr>
                <w:i/>
                <w:sz w:val="24"/>
              </w:rPr>
              <w:t>ii suplimentare</w:t>
            </w:r>
            <w:r w:rsidR="001256DA">
              <w:rPr>
                <w:i/>
                <w:sz w:val="24"/>
              </w:rPr>
              <w:t xml:space="preserve"> </w:t>
            </w:r>
            <w:r w:rsidRPr="00AA598F">
              <w:rPr>
                <w:sz w:val="24"/>
              </w:rPr>
              <w:t>ş</w:t>
            </w:r>
            <w:r w:rsidRPr="00AA598F">
              <w:rPr>
                <w:sz w:val="24"/>
              </w:rPr>
              <w:t xml:space="preserve">i doar </w:t>
            </w:r>
            <w:r w:rsidRPr="00AA598F">
              <w:rPr>
                <w:sz w:val="24"/>
              </w:rPr>
              <w:t>î</w:t>
            </w:r>
            <w:r w:rsidRPr="00AA598F">
              <w:rPr>
                <w:sz w:val="24"/>
              </w:rPr>
              <w:t xml:space="preserve">n cazul </w:t>
            </w:r>
            <w:r w:rsidRPr="00AA598F">
              <w:rPr>
                <w:sz w:val="24"/>
              </w:rPr>
              <w:t>î</w:t>
            </w:r>
            <w:r w:rsidRPr="00AA598F">
              <w:rPr>
                <w:sz w:val="24"/>
              </w:rPr>
              <w:t>n care solicitantul refuz</w:t>
            </w:r>
            <w:r w:rsidRPr="00AA598F">
              <w:rPr>
                <w:sz w:val="24"/>
              </w:rPr>
              <w:t>ă</w:t>
            </w:r>
            <w:r w:rsidRPr="00AA598F">
              <w:rPr>
                <w:sz w:val="24"/>
              </w:rPr>
              <w:t xml:space="preserve"> s</w:t>
            </w:r>
            <w:r w:rsidRPr="00AA598F">
              <w:rPr>
                <w:sz w:val="24"/>
              </w:rPr>
              <w:t>ă</w:t>
            </w:r>
            <w:r w:rsidR="001256DA">
              <w:rPr>
                <w:sz w:val="24"/>
              </w:rPr>
              <w:t xml:space="preserve"> </w:t>
            </w:r>
            <w:r w:rsidRPr="00AA598F">
              <w:rPr>
                <w:sz w:val="24"/>
              </w:rPr>
              <w:t>îş</w:t>
            </w:r>
            <w:r w:rsidRPr="00AA598F">
              <w:rPr>
                <w:sz w:val="24"/>
              </w:rPr>
              <w:t>i asume angajamentele corespunz</w:t>
            </w:r>
            <w:r w:rsidRPr="00AA598F">
              <w:rPr>
                <w:sz w:val="24"/>
              </w:rPr>
              <w:t>ă</w:t>
            </w:r>
            <w:r w:rsidRPr="00AA598F">
              <w:rPr>
                <w:sz w:val="24"/>
              </w:rPr>
              <w:t>toare proiectului, se consider</w:t>
            </w:r>
            <w:r w:rsidRPr="00AA598F">
              <w:rPr>
                <w:sz w:val="24"/>
              </w:rPr>
              <w:t>ă</w:t>
            </w:r>
            <w:r w:rsidRPr="00AA598F">
              <w:rPr>
                <w:sz w:val="24"/>
              </w:rPr>
              <w:t xml:space="preserve"> c</w:t>
            </w:r>
            <w:r w:rsidRPr="00AA598F">
              <w:rPr>
                <w:sz w:val="24"/>
              </w:rPr>
              <w:t>ă</w:t>
            </w:r>
            <w:r w:rsidRPr="00AA598F">
              <w:rPr>
                <w:sz w:val="24"/>
              </w:rPr>
              <w:t xml:space="preserve"> punctul din declara</w:t>
            </w:r>
            <w:r w:rsidRPr="00AA598F">
              <w:rPr>
                <w:sz w:val="24"/>
              </w:rPr>
              <w:t>ţ</w:t>
            </w:r>
            <w:r w:rsidRPr="00AA598F">
              <w:rPr>
                <w:sz w:val="24"/>
              </w:rPr>
              <w:t>ia din sec</w:t>
            </w:r>
            <w:r w:rsidRPr="00AA598F">
              <w:rPr>
                <w:sz w:val="24"/>
              </w:rPr>
              <w:t>ț</w:t>
            </w:r>
            <w:r w:rsidRPr="00AA598F">
              <w:rPr>
                <w:sz w:val="24"/>
              </w:rPr>
              <w:t>iunea F din cererea de finan</w:t>
            </w:r>
            <w:r w:rsidRPr="00AA598F">
              <w:rPr>
                <w:sz w:val="24"/>
              </w:rPr>
              <w:t>ț</w:t>
            </w:r>
            <w:r w:rsidRPr="00AA598F">
              <w:rPr>
                <w:sz w:val="24"/>
              </w:rPr>
              <w:t>are privind faptul c</w:t>
            </w:r>
            <w:r w:rsidRPr="00AA598F">
              <w:rPr>
                <w:sz w:val="24"/>
              </w:rPr>
              <w:t>ă</w:t>
            </w:r>
            <w:r w:rsidRPr="00AA598F">
              <w:rPr>
                <w:sz w:val="24"/>
              </w:rPr>
              <w:t xml:space="preserve"> toate informa</w:t>
            </w:r>
            <w:r w:rsidRPr="00AA598F">
              <w:rPr>
                <w:sz w:val="24"/>
              </w:rPr>
              <w:t>ț</w:t>
            </w:r>
            <w:r w:rsidRPr="00AA598F">
              <w:rPr>
                <w:sz w:val="24"/>
              </w:rPr>
              <w:t>iile din prezenta cerere de finan</w:t>
            </w:r>
            <w:r w:rsidRPr="00AA598F">
              <w:rPr>
                <w:sz w:val="24"/>
              </w:rPr>
              <w:t>ț</w:t>
            </w:r>
            <w:r w:rsidRPr="00AA598F">
              <w:rPr>
                <w:sz w:val="24"/>
              </w:rPr>
              <w:t xml:space="preserve">are </w:t>
            </w:r>
            <w:r w:rsidRPr="00AA598F">
              <w:rPr>
                <w:sz w:val="24"/>
              </w:rPr>
              <w:t>ș</w:t>
            </w:r>
            <w:r w:rsidRPr="00AA598F">
              <w:rPr>
                <w:sz w:val="24"/>
              </w:rPr>
              <w:t xml:space="preserve">i din documentele anexate sunt corecte nu este respectat </w:t>
            </w:r>
            <w:r w:rsidRPr="00AA598F">
              <w:rPr>
                <w:sz w:val="24"/>
              </w:rPr>
              <w:t>ş</w:t>
            </w:r>
            <w:r w:rsidRPr="00AA598F">
              <w:rPr>
                <w:sz w:val="24"/>
              </w:rPr>
              <w:t>i cererea de finan</w:t>
            </w:r>
            <w:r w:rsidRPr="00AA598F">
              <w:rPr>
                <w:sz w:val="24"/>
              </w:rPr>
              <w:t>ţ</w:t>
            </w:r>
            <w:r w:rsidRPr="00AA598F">
              <w:rPr>
                <w:sz w:val="24"/>
              </w:rPr>
              <w:t>are este neeligibil</w:t>
            </w:r>
            <w:r w:rsidRPr="00AA598F">
              <w:rPr>
                <w:sz w:val="24"/>
              </w:rPr>
              <w:t>ă</w:t>
            </w:r>
            <w:r w:rsidR="00DB69C0">
              <w:rPr>
                <w:sz w:val="24"/>
              </w:rPr>
              <w:t>.</w:t>
            </w:r>
          </w:p>
          <w:p w:rsidR="006B1C3B" w:rsidRPr="00AA598F" w:rsidRDefault="006B1C3B" w:rsidP="006B1C3B">
            <w:pPr>
              <w:overflowPunct w:val="0"/>
              <w:autoSpaceDE w:val="0"/>
              <w:autoSpaceDN w:val="0"/>
              <w:adjustRightInd w:val="0"/>
              <w:spacing w:before="120" w:after="120" w:line="240" w:lineRule="auto"/>
              <w:jc w:val="both"/>
              <w:textAlignment w:val="baseline"/>
              <w:rPr>
                <w:sz w:val="24"/>
              </w:rPr>
            </w:pPr>
            <w:r w:rsidRPr="006723F4">
              <w:rPr>
                <w:rFonts w:ascii="Arial" w:hAnsi="Arial" w:cs="Arial"/>
                <w:bCs/>
                <w:sz w:val="24"/>
                <w:szCs w:val="24"/>
                <w:lang w:eastAsia="fr-FR"/>
              </w:rPr>
              <w:t>►</w:t>
            </w:r>
            <w:r w:rsidRPr="00AA598F">
              <w:rPr>
                <w:sz w:val="24"/>
              </w:rPr>
              <w:t>Î</w:t>
            </w:r>
            <w:r w:rsidRPr="00AA598F">
              <w:rPr>
                <w:sz w:val="24"/>
              </w:rPr>
              <w:t xml:space="preserve">n cazul </w:t>
            </w:r>
            <w:r w:rsidRPr="00AA598F">
              <w:rPr>
                <w:sz w:val="24"/>
              </w:rPr>
              <w:t>î</w:t>
            </w:r>
            <w:r w:rsidRPr="00AA598F">
              <w:rPr>
                <w:sz w:val="24"/>
              </w:rPr>
              <w:t>n care solicitantul a mai beneficiat  de finan</w:t>
            </w:r>
            <w:r w:rsidRPr="00AA598F">
              <w:rPr>
                <w:sz w:val="24"/>
              </w:rPr>
              <w:t>ţ</w:t>
            </w:r>
            <w:r w:rsidRPr="00AA598F">
              <w:rPr>
                <w:sz w:val="24"/>
              </w:rPr>
              <w:t>are nerambursabil</w:t>
            </w:r>
            <w:r w:rsidRPr="00AA598F">
              <w:rPr>
                <w:sz w:val="24"/>
              </w:rPr>
              <w:t>ă</w:t>
            </w:r>
            <w:r w:rsidRPr="00AA598F">
              <w:rPr>
                <w:sz w:val="24"/>
              </w:rPr>
              <w:t xml:space="preserve"> pentru acela</w:t>
            </w:r>
            <w:r w:rsidRPr="00AA598F">
              <w:rPr>
                <w:sz w:val="24"/>
              </w:rPr>
              <w:t>ş</w:t>
            </w:r>
            <w:r w:rsidRPr="00AA598F">
              <w:rPr>
                <w:sz w:val="24"/>
              </w:rPr>
              <w:t>i tip de investi</w:t>
            </w:r>
            <w:r w:rsidRPr="00AA598F">
              <w:rPr>
                <w:sz w:val="24"/>
              </w:rPr>
              <w:t>ţ</w:t>
            </w:r>
            <w:r w:rsidRPr="00AA598F">
              <w:rPr>
                <w:sz w:val="24"/>
              </w:rPr>
              <w:t>ie, expertul verific</w:t>
            </w:r>
            <w:r w:rsidRPr="00AA598F">
              <w:rPr>
                <w:sz w:val="24"/>
              </w:rPr>
              <w:t>ă</w:t>
            </w:r>
            <w:r w:rsidR="001256DA">
              <w:rPr>
                <w:sz w:val="24"/>
              </w:rPr>
              <w:t xml:space="preserve"> </w:t>
            </w:r>
            <w:r w:rsidRPr="00AA598F">
              <w:rPr>
                <w:sz w:val="24"/>
              </w:rPr>
              <w:t>î</w:t>
            </w:r>
            <w:r w:rsidRPr="00AA598F">
              <w:rPr>
                <w:sz w:val="24"/>
              </w:rPr>
              <w:t>n Raport asupra utiliz</w:t>
            </w:r>
            <w:r w:rsidRPr="00AA598F">
              <w:rPr>
                <w:sz w:val="24"/>
              </w:rPr>
              <w:t>ă</w:t>
            </w:r>
            <w:r w:rsidRPr="00AA598F">
              <w:rPr>
                <w:sz w:val="24"/>
              </w:rPr>
              <w:t>rii programelor de finan</w:t>
            </w:r>
            <w:r w:rsidRPr="00AA598F">
              <w:rPr>
                <w:sz w:val="24"/>
              </w:rPr>
              <w:t>ţ</w:t>
            </w:r>
            <w:r w:rsidRPr="00AA598F">
              <w:rPr>
                <w:sz w:val="24"/>
              </w:rPr>
              <w:t>are nerambursabil</w:t>
            </w:r>
            <w:r w:rsidRPr="00AA598F">
              <w:rPr>
                <w:sz w:val="24"/>
              </w:rPr>
              <w:t>ă</w:t>
            </w:r>
            <w:r w:rsidRPr="00AA598F">
              <w:rPr>
                <w:sz w:val="24"/>
              </w:rPr>
              <w:t>:</w:t>
            </w:r>
          </w:p>
          <w:p w:rsidR="006B1C3B" w:rsidRPr="00AA598F" w:rsidRDefault="006B1C3B" w:rsidP="006B1C3B">
            <w:pPr>
              <w:overflowPunct w:val="0"/>
              <w:autoSpaceDE w:val="0"/>
              <w:autoSpaceDN w:val="0"/>
              <w:adjustRightInd w:val="0"/>
              <w:spacing w:before="120" w:after="120" w:line="240" w:lineRule="auto"/>
              <w:jc w:val="both"/>
              <w:textAlignment w:val="baseline"/>
              <w:rPr>
                <w:sz w:val="24"/>
              </w:rPr>
            </w:pPr>
            <w:r w:rsidRPr="00AA598F">
              <w:rPr>
                <w:sz w:val="24"/>
              </w:rPr>
              <w:t>- dac</w:t>
            </w:r>
            <w:r w:rsidRPr="00AA598F">
              <w:rPr>
                <w:sz w:val="24"/>
              </w:rPr>
              <w:t>ă</w:t>
            </w:r>
            <w:r w:rsidRPr="00AA598F">
              <w:rPr>
                <w:sz w:val="24"/>
              </w:rPr>
              <w:t xml:space="preserve"> amplasamentul proiectului actual se suprapune (total sau par</w:t>
            </w:r>
            <w:r w:rsidRPr="00AA598F">
              <w:rPr>
                <w:sz w:val="24"/>
              </w:rPr>
              <w:t>ţ</w:t>
            </w:r>
            <w:r w:rsidRPr="00AA598F">
              <w:rPr>
                <w:sz w:val="24"/>
              </w:rPr>
              <w:t xml:space="preserve">ial) cu cele ale proiectelor anterioare </w:t>
            </w:r>
          </w:p>
          <w:p w:rsidR="006B1C3B" w:rsidRPr="00AA598F" w:rsidRDefault="006B1C3B" w:rsidP="006B1C3B">
            <w:pPr>
              <w:overflowPunct w:val="0"/>
              <w:autoSpaceDE w:val="0"/>
              <w:autoSpaceDN w:val="0"/>
              <w:adjustRightInd w:val="0"/>
              <w:spacing w:before="120" w:after="120" w:line="240" w:lineRule="auto"/>
              <w:jc w:val="both"/>
              <w:textAlignment w:val="baseline"/>
              <w:rPr>
                <w:sz w:val="24"/>
              </w:rPr>
            </w:pPr>
            <w:r w:rsidRPr="00AA598F">
              <w:rPr>
                <w:sz w:val="24"/>
              </w:rPr>
              <w:t>-dac</w:t>
            </w:r>
            <w:r w:rsidRPr="00AA598F">
              <w:rPr>
                <w:sz w:val="24"/>
              </w:rPr>
              <w:t>ă</w:t>
            </w:r>
            <w:r w:rsidRPr="00AA598F">
              <w:rPr>
                <w:sz w:val="24"/>
              </w:rPr>
              <w:t xml:space="preserve"> cheltuielile rambursate se reg</w:t>
            </w:r>
            <w:r w:rsidRPr="00AA598F">
              <w:rPr>
                <w:sz w:val="24"/>
              </w:rPr>
              <w:t>ă</w:t>
            </w:r>
            <w:r w:rsidRPr="00AA598F">
              <w:rPr>
                <w:sz w:val="24"/>
              </w:rPr>
              <w:t xml:space="preserve">sesc </w:t>
            </w:r>
            <w:r w:rsidRPr="00AA598F">
              <w:rPr>
                <w:sz w:val="24"/>
              </w:rPr>
              <w:t>î</w:t>
            </w:r>
            <w:r w:rsidRPr="00AA598F">
              <w:rPr>
                <w:sz w:val="24"/>
              </w:rPr>
              <w:t>n lista cheltuielilor eligibile pentru care solicit</w:t>
            </w:r>
            <w:r w:rsidRPr="00AA598F">
              <w:rPr>
                <w:sz w:val="24"/>
              </w:rPr>
              <w:t>ă</w:t>
            </w:r>
            <w:r w:rsidRPr="00AA598F">
              <w:rPr>
                <w:sz w:val="24"/>
              </w:rPr>
              <w:t xml:space="preserve"> finan</w:t>
            </w:r>
            <w:r w:rsidRPr="00AA598F">
              <w:rPr>
                <w:sz w:val="24"/>
              </w:rPr>
              <w:t>ţ</w:t>
            </w:r>
            <w:r w:rsidRPr="00AA598F">
              <w:rPr>
                <w:sz w:val="24"/>
              </w:rPr>
              <w:t xml:space="preserve">are </w:t>
            </w:r>
          </w:p>
          <w:p w:rsidR="006B1C3B" w:rsidRPr="00AA598F" w:rsidRDefault="006B1C3B" w:rsidP="006B1C3B">
            <w:pPr>
              <w:overflowPunct w:val="0"/>
              <w:autoSpaceDE w:val="0"/>
              <w:autoSpaceDN w:val="0"/>
              <w:adjustRightInd w:val="0"/>
              <w:spacing w:before="120" w:after="120" w:line="240" w:lineRule="auto"/>
              <w:jc w:val="both"/>
              <w:textAlignment w:val="baseline"/>
              <w:rPr>
                <w:sz w:val="24"/>
              </w:rPr>
            </w:pPr>
            <w:r w:rsidRPr="00AA598F">
              <w:rPr>
                <w:sz w:val="24"/>
              </w:rPr>
              <w:t>Expertul precizeaz</w:t>
            </w:r>
            <w:r w:rsidRPr="00AA598F">
              <w:rPr>
                <w:sz w:val="24"/>
              </w:rPr>
              <w:t>ă</w:t>
            </w:r>
            <w:r w:rsidRPr="00AA598F">
              <w:rPr>
                <w:sz w:val="24"/>
              </w:rPr>
              <w:t xml:space="preserve"> concluzia asupra verific</w:t>
            </w:r>
            <w:r w:rsidRPr="00AA598F">
              <w:rPr>
                <w:sz w:val="24"/>
              </w:rPr>
              <w:t>ă</w:t>
            </w:r>
            <w:r w:rsidRPr="00AA598F">
              <w:rPr>
                <w:sz w:val="24"/>
              </w:rPr>
              <w:t>rii la rubrica Observa</w:t>
            </w:r>
            <w:r w:rsidRPr="00AA598F">
              <w:rPr>
                <w:sz w:val="24"/>
              </w:rPr>
              <w:t>ţ</w:t>
            </w:r>
            <w:r w:rsidRPr="00AA598F">
              <w:rPr>
                <w:sz w:val="24"/>
              </w:rPr>
              <w:t xml:space="preserve">ii. </w:t>
            </w:r>
          </w:p>
          <w:p w:rsidR="006B1C3B" w:rsidRPr="00D92506" w:rsidRDefault="006B1C3B" w:rsidP="006B1C3B">
            <w:pPr>
              <w:spacing w:after="0" w:line="240" w:lineRule="auto"/>
              <w:jc w:val="both"/>
              <w:rPr>
                <w:rFonts w:eastAsia="Calibri" w:hAnsiTheme="minorHAnsi" w:cstheme="minorHAnsi"/>
                <w:iCs/>
                <w:sz w:val="24"/>
                <w:szCs w:val="24"/>
                <w:lang w:eastAsia="en-US"/>
              </w:rPr>
            </w:pPr>
            <w:r w:rsidRPr="00AA598F">
              <w:rPr>
                <w:sz w:val="24"/>
              </w:rPr>
              <w:t>Dac</w:t>
            </w:r>
            <w:r w:rsidRPr="00AA598F">
              <w:rPr>
                <w:sz w:val="24"/>
              </w:rPr>
              <w:t>ă</w:t>
            </w:r>
            <w:r w:rsidRPr="00AA598F">
              <w:rPr>
                <w:sz w:val="24"/>
              </w:rPr>
              <w:t xml:space="preserve"> se confirm</w:t>
            </w:r>
            <w:r w:rsidRPr="00AA598F">
              <w:rPr>
                <w:sz w:val="24"/>
              </w:rPr>
              <w:t>ă</w:t>
            </w:r>
            <w:r w:rsidRPr="00AA598F">
              <w:rPr>
                <w:sz w:val="24"/>
              </w:rPr>
              <w:t xml:space="preserve"> cel pu</w:t>
            </w:r>
            <w:r w:rsidRPr="00AA598F">
              <w:rPr>
                <w:sz w:val="24"/>
              </w:rPr>
              <w:t>ţ</w:t>
            </w:r>
            <w:r w:rsidRPr="00AA598F">
              <w:rPr>
                <w:sz w:val="24"/>
              </w:rPr>
              <w:t>in una din aceste condi</w:t>
            </w:r>
            <w:r w:rsidRPr="00AA598F">
              <w:rPr>
                <w:sz w:val="24"/>
              </w:rPr>
              <w:t>ţ</w:t>
            </w:r>
            <w:r w:rsidRPr="00AA598F">
              <w:rPr>
                <w:sz w:val="24"/>
              </w:rPr>
              <w:t>ii, expertul bifeaz</w:t>
            </w:r>
            <w:r w:rsidRPr="00AA598F">
              <w:rPr>
                <w:sz w:val="24"/>
              </w:rPr>
              <w:t>ă</w:t>
            </w:r>
            <w:r w:rsidRPr="00AA598F">
              <w:rPr>
                <w:sz w:val="24"/>
              </w:rPr>
              <w:t xml:space="preserve"> casu</w:t>
            </w:r>
            <w:r w:rsidRPr="00AA598F">
              <w:rPr>
                <w:sz w:val="24"/>
              </w:rPr>
              <w:t>ţ</w:t>
            </w:r>
            <w:r w:rsidRPr="00AA598F">
              <w:rPr>
                <w:sz w:val="24"/>
              </w:rPr>
              <w:t xml:space="preserve">a DA </w:t>
            </w:r>
            <w:r w:rsidRPr="00AA598F">
              <w:rPr>
                <w:sz w:val="24"/>
              </w:rPr>
              <w:t>ş</w:t>
            </w:r>
            <w:r w:rsidRPr="00AA598F">
              <w:rPr>
                <w:sz w:val="24"/>
              </w:rPr>
              <w:t>i cererea de finan</w:t>
            </w:r>
            <w:r w:rsidRPr="00AA598F">
              <w:rPr>
                <w:sz w:val="24"/>
              </w:rPr>
              <w:t>ţ</w:t>
            </w:r>
            <w:r w:rsidRPr="00AA598F">
              <w:rPr>
                <w:sz w:val="24"/>
              </w:rPr>
              <w:t>are este neeligibil</w:t>
            </w:r>
            <w:r w:rsidRPr="00AA598F">
              <w:rPr>
                <w:sz w:val="24"/>
              </w:rPr>
              <w:t>ă</w:t>
            </w:r>
            <w:r w:rsidRPr="00AA598F">
              <w:rPr>
                <w:sz w:val="24"/>
              </w:rPr>
              <w:t>.</w:t>
            </w:r>
          </w:p>
        </w:tc>
      </w:tr>
      <w:tr w:rsidR="00893A68" w:rsidRPr="00D92506" w:rsidTr="00E818E8">
        <w:tc>
          <w:tcPr>
            <w:tcW w:w="629" w:type="dxa"/>
          </w:tcPr>
          <w:p w:rsidR="00893A68" w:rsidRPr="00893A68" w:rsidRDefault="00893A68" w:rsidP="00893A68">
            <w:pPr>
              <w:pStyle w:val="ListParagraph"/>
              <w:numPr>
                <w:ilvl w:val="0"/>
                <w:numId w:val="13"/>
              </w:numPr>
              <w:spacing w:after="0" w:line="240" w:lineRule="auto"/>
              <w:ind w:left="350"/>
              <w:jc w:val="both"/>
              <w:rPr>
                <w:rFonts w:eastAsia="Calibri" w:hAnsiTheme="minorHAnsi" w:cstheme="minorHAnsi"/>
                <w:iCs/>
                <w:sz w:val="24"/>
                <w:szCs w:val="24"/>
                <w:lang w:eastAsia="en-US"/>
              </w:rPr>
            </w:pPr>
          </w:p>
        </w:tc>
        <w:tc>
          <w:tcPr>
            <w:tcW w:w="2791" w:type="dxa"/>
            <w:shd w:val="clear" w:color="auto" w:fill="auto"/>
          </w:tcPr>
          <w:p w:rsidR="00893A68" w:rsidRPr="00D92506" w:rsidRDefault="00893A68" w:rsidP="00D92506">
            <w:pPr>
              <w:spacing w:after="0" w:line="240" w:lineRule="auto"/>
              <w:jc w:val="both"/>
              <w:rPr>
                <w:rFonts w:hAnsiTheme="minorHAnsi" w:cstheme="minorHAnsi"/>
                <w:iCs/>
                <w:sz w:val="24"/>
                <w:szCs w:val="24"/>
                <w:lang w:eastAsia="en-US"/>
              </w:rPr>
            </w:pPr>
            <w:r w:rsidRPr="00D92506">
              <w:rPr>
                <w:rFonts w:eastAsia="Calibri" w:hAnsiTheme="minorHAnsi" w:cstheme="minorHAnsi"/>
                <w:iCs/>
                <w:sz w:val="24"/>
                <w:szCs w:val="24"/>
                <w:lang w:eastAsia="en-US"/>
              </w:rPr>
              <w:t>Solicitantul a bifat toate punctele obligatorii si cele specifice, dupa caz, din Declaratia pe propria raspundere F si a semnat aceasta Declaratie?</w:t>
            </w:r>
          </w:p>
        </w:tc>
        <w:tc>
          <w:tcPr>
            <w:tcW w:w="6395" w:type="dxa"/>
            <w:shd w:val="clear" w:color="auto" w:fill="auto"/>
          </w:tcPr>
          <w:p w:rsidR="00893A68" w:rsidRPr="00D92506" w:rsidRDefault="00893A68" w:rsidP="00D92506">
            <w:pPr>
              <w:spacing w:after="0" w:line="240" w:lineRule="auto"/>
              <w:jc w:val="both"/>
              <w:rPr>
                <w:rFonts w:eastAsia="Calibri" w:hAnsiTheme="minorHAnsi" w:cstheme="minorHAnsi"/>
                <w:sz w:val="24"/>
                <w:szCs w:val="24"/>
                <w:lang w:eastAsia="en-US"/>
              </w:rPr>
            </w:pPr>
            <w:r w:rsidRPr="00D92506">
              <w:rPr>
                <w:rFonts w:eastAsia="Calibri" w:hAnsiTheme="minorHAnsi" w:cstheme="minorHAnsi"/>
                <w:iCs/>
                <w:sz w:val="24"/>
                <w:szCs w:val="24"/>
                <w:lang w:eastAsia="en-US"/>
              </w:rPr>
              <w:t xml:space="preserve">Expertul verifica in Cererea de finantare daca sunt bifate casutele aferente punctelor existente, după caz, in Angajamente/Declaratii pe proprie raspundere, daca aceastea sunt datate şi semnate. Daca pe parcursul verificarii proiectului, expertul constata ca sunt respectate punctele insusite prin Declaratie, acesta bifeaza DA in caseta corespunzatoare. </w:t>
            </w:r>
            <w:r w:rsidRPr="00D92506">
              <w:rPr>
                <w:rFonts w:eastAsia="Calibri" w:hAnsiTheme="minorHAnsi" w:cstheme="minorHAnsi"/>
                <w:sz w:val="24"/>
                <w:szCs w:val="24"/>
                <w:lang w:eastAsia="en-US"/>
              </w:rPr>
              <w:t>În caz contrar, expertul bifează NU şi motivează poziţia sa la rubrica „Observatii”, iar cererea de finantare va fi declarata neeligibila.</w:t>
            </w:r>
          </w:p>
          <w:p w:rsidR="00893A68" w:rsidRPr="00D92506" w:rsidRDefault="00893A68" w:rsidP="00D92506">
            <w:pPr>
              <w:spacing w:after="0" w:line="240" w:lineRule="auto"/>
              <w:jc w:val="both"/>
              <w:rPr>
                <w:rFonts w:eastAsia="Calibri" w:hAnsiTheme="minorHAnsi" w:cstheme="minorHAnsi"/>
                <w:sz w:val="24"/>
                <w:szCs w:val="24"/>
                <w:lang w:eastAsia="en-US"/>
              </w:rPr>
            </w:pPr>
            <w:r w:rsidRPr="00D92506">
              <w:rPr>
                <w:rFonts w:eastAsia="Calibri" w:hAnsiTheme="minorHAnsi" w:cstheme="minorHAnsi"/>
                <w:b/>
                <w:sz w:val="24"/>
                <w:szCs w:val="24"/>
                <w:lang w:eastAsia="en-US"/>
              </w:rPr>
              <w:t>Atenţie!</w:t>
            </w:r>
            <w:r w:rsidRPr="00D92506">
              <w:rPr>
                <w:rFonts w:eastAsia="Calibri" w:hAnsiTheme="minorHAnsi" w:cstheme="minorHAnsi"/>
                <w:sz w:val="24"/>
                <w:szCs w:val="24"/>
                <w:lang w:eastAsia="en-US"/>
              </w:rPr>
              <w:t>Eligibilitatea proiectului nu este afectată în cazul în care solicitantul bifează toate casetele, iar expertul constată că bifarea uneia sau mai multor casete nu era necesară.</w:t>
            </w:r>
          </w:p>
          <w:p w:rsidR="00893A68" w:rsidRPr="00D92506" w:rsidRDefault="00893A68" w:rsidP="00D92506">
            <w:pPr>
              <w:spacing w:after="0" w:line="240" w:lineRule="auto"/>
              <w:jc w:val="both"/>
              <w:rPr>
                <w:rFonts w:eastAsia="Calibri" w:hAnsiTheme="minorHAnsi" w:cstheme="minorHAnsi"/>
                <w:sz w:val="24"/>
                <w:szCs w:val="24"/>
                <w:lang w:eastAsia="en-US"/>
              </w:rPr>
            </w:pPr>
            <w:r w:rsidRPr="00D92506">
              <w:rPr>
                <w:rFonts w:eastAsia="Calibri" w:hAnsiTheme="minorHAnsi" w:cstheme="minorHAnsi"/>
                <w:sz w:val="24"/>
                <w:szCs w:val="24"/>
                <w:lang w:eastAsia="en-US"/>
              </w:rPr>
              <w:t>In cazul in care nu este bifata cel putin una dintre casutele corespunzatoare sau nu se respecta angajamentele asumate prin declaratia pe propria raspundere, cererea de finantare devine neeligibila.</w:t>
            </w:r>
          </w:p>
          <w:p w:rsidR="00893A68" w:rsidRPr="00D92506" w:rsidRDefault="00893A68" w:rsidP="00D92506">
            <w:pPr>
              <w:spacing w:after="0" w:line="240" w:lineRule="auto"/>
              <w:jc w:val="both"/>
              <w:rPr>
                <w:rFonts w:eastAsia="Calibri" w:hAnsiTheme="minorHAnsi" w:cstheme="minorHAnsi"/>
                <w:b/>
                <w:sz w:val="24"/>
                <w:szCs w:val="24"/>
                <w:lang w:eastAsia="en-US"/>
              </w:rPr>
            </w:pPr>
            <w:r w:rsidRPr="00D92506">
              <w:rPr>
                <w:rFonts w:eastAsia="Calibri" w:hAnsiTheme="minorHAnsi" w:cstheme="minorHAnsi"/>
                <w:b/>
                <w:sz w:val="24"/>
                <w:szCs w:val="24"/>
                <w:lang w:eastAsia="en-US"/>
              </w:rPr>
              <w:t xml:space="preserve">Constituie eroare de fond nesemnarea declaraţiilor pe propria răspundere sau nebifarea unei casute din partea F a cererii de finantare, daca proiectul impune, situație în care </w:t>
            </w:r>
            <w:r w:rsidRPr="00D92506">
              <w:rPr>
                <w:rFonts w:eastAsia="Calibri" w:hAnsiTheme="minorHAnsi" w:cstheme="minorHAnsi"/>
                <w:b/>
                <w:sz w:val="24"/>
                <w:szCs w:val="24"/>
                <w:lang w:eastAsia="en-US"/>
              </w:rPr>
              <w:lastRenderedPageBreak/>
              <w:t>proiectul este declarat neeligibil. Numai erorile de forma se corecteaza in procesul de evaluare prin solicitare de informatii suplimentare.</w:t>
            </w:r>
          </w:p>
        </w:tc>
      </w:tr>
      <w:tr w:rsidR="00893A68" w:rsidRPr="00D92506" w:rsidTr="00E818E8">
        <w:trPr>
          <w:trHeight w:val="796"/>
        </w:trPr>
        <w:tc>
          <w:tcPr>
            <w:tcW w:w="629" w:type="dxa"/>
          </w:tcPr>
          <w:p w:rsidR="00893A68" w:rsidRPr="00893A68" w:rsidRDefault="00893A68" w:rsidP="00893A68">
            <w:pPr>
              <w:pStyle w:val="ListParagraph"/>
              <w:numPr>
                <w:ilvl w:val="0"/>
                <w:numId w:val="13"/>
              </w:numPr>
              <w:spacing w:after="0" w:line="240" w:lineRule="auto"/>
              <w:ind w:left="350"/>
              <w:jc w:val="both"/>
              <w:rPr>
                <w:rFonts w:hAnsiTheme="minorHAnsi" w:cstheme="minorHAnsi"/>
                <w:sz w:val="24"/>
                <w:szCs w:val="24"/>
              </w:rPr>
            </w:pPr>
          </w:p>
        </w:tc>
        <w:tc>
          <w:tcPr>
            <w:tcW w:w="2791" w:type="dxa"/>
            <w:shd w:val="clear" w:color="auto" w:fill="auto"/>
          </w:tcPr>
          <w:p w:rsidR="00B2456D" w:rsidRPr="00824BA6" w:rsidRDefault="00B2456D" w:rsidP="00B2456D">
            <w:pPr>
              <w:spacing w:after="200" w:line="240" w:lineRule="auto"/>
              <w:jc w:val="both"/>
              <w:rPr>
                <w:rFonts w:ascii="Calibri" w:eastAsia="Calibri" w:hAnsi="Calibri" w:cs="Calibri"/>
                <w:noProof/>
                <w:sz w:val="24"/>
                <w:szCs w:val="24"/>
              </w:rPr>
            </w:pPr>
            <w:r w:rsidRPr="00824BA6">
              <w:rPr>
                <w:rFonts w:ascii="Calibri" w:eastAsia="Calibri" w:hAnsi="Calibri" w:cs="Calibri"/>
                <w:noProof/>
                <w:sz w:val="24"/>
                <w:szCs w:val="24"/>
              </w:rPr>
              <w:t>Solicitantul a propus prin Planul de afaceri activitati aferente codului/codurilor CAEN autorizat/e la ONRC</w:t>
            </w:r>
            <w:r w:rsidR="001256DA">
              <w:rPr>
                <w:rFonts w:ascii="Calibri" w:eastAsia="Calibri" w:hAnsi="Calibri" w:cs="Calibri"/>
                <w:noProof/>
                <w:sz w:val="24"/>
                <w:szCs w:val="24"/>
              </w:rPr>
              <w:t xml:space="preserve"> </w:t>
            </w:r>
            <w:r w:rsidRPr="00824BA6">
              <w:rPr>
                <w:rFonts w:ascii="Calibri" w:eastAsia="Calibri" w:hAnsi="Calibri" w:cs="Calibri"/>
                <w:noProof/>
                <w:sz w:val="24"/>
                <w:szCs w:val="24"/>
              </w:rPr>
              <w:t>inainte de depunerea cererii de finantare?</w:t>
            </w:r>
          </w:p>
          <w:p w:rsidR="00893A68" w:rsidRPr="00824BA6" w:rsidRDefault="00893A68" w:rsidP="00D92506">
            <w:pPr>
              <w:spacing w:after="0" w:line="240" w:lineRule="auto"/>
              <w:jc w:val="both"/>
              <w:rPr>
                <w:rFonts w:hAnsiTheme="minorHAnsi" w:cstheme="minorHAnsi"/>
                <w:sz w:val="24"/>
                <w:szCs w:val="24"/>
                <w:lang w:eastAsia="en-US"/>
              </w:rPr>
            </w:pPr>
          </w:p>
        </w:tc>
        <w:tc>
          <w:tcPr>
            <w:tcW w:w="6395" w:type="dxa"/>
            <w:shd w:val="clear" w:color="auto" w:fill="auto"/>
          </w:tcPr>
          <w:p w:rsidR="00893A68" w:rsidRPr="00824BA6" w:rsidRDefault="00893A68" w:rsidP="00D92506">
            <w:pPr>
              <w:spacing w:after="0" w:line="240" w:lineRule="auto"/>
              <w:jc w:val="both"/>
              <w:rPr>
                <w:rFonts w:hAnsiTheme="minorHAnsi" w:cstheme="minorHAnsi"/>
                <w:noProof/>
                <w:sz w:val="24"/>
                <w:szCs w:val="24"/>
              </w:rPr>
            </w:pPr>
            <w:r w:rsidRPr="00824BA6">
              <w:rPr>
                <w:rFonts w:hAnsiTheme="minorHAnsi" w:cstheme="minorHAnsi"/>
                <w:noProof/>
                <w:sz w:val="24"/>
                <w:szCs w:val="24"/>
              </w:rPr>
              <w:t>In acest caz se depune si se va lua in considerare declaratia unui expert contabil autorizat daca nu a desfasurat activitate pe acel cod CAEN autorizat pana la momentul depunerii Cererii de Finantare.</w:t>
            </w:r>
          </w:p>
          <w:p w:rsidR="00B2456D" w:rsidRPr="00824BA6" w:rsidRDefault="00B2456D" w:rsidP="00D92506">
            <w:pPr>
              <w:spacing w:after="0" w:line="240" w:lineRule="auto"/>
              <w:jc w:val="both"/>
              <w:rPr>
                <w:rFonts w:eastAsia="Calibri" w:hAnsiTheme="minorHAnsi" w:cstheme="minorHAnsi"/>
                <w:sz w:val="24"/>
                <w:szCs w:val="24"/>
                <w:lang w:eastAsia="en-US"/>
              </w:rPr>
            </w:pPr>
          </w:p>
          <w:p w:rsidR="00893A68" w:rsidRPr="00824BA6" w:rsidRDefault="00893A68" w:rsidP="00D92506">
            <w:pPr>
              <w:spacing w:after="0" w:line="240" w:lineRule="auto"/>
              <w:jc w:val="both"/>
              <w:rPr>
                <w:rFonts w:eastAsia="Calibri" w:hAnsiTheme="minorHAnsi" w:cstheme="minorHAnsi"/>
                <w:sz w:val="24"/>
                <w:szCs w:val="24"/>
                <w:lang w:eastAsia="en-US"/>
              </w:rPr>
            </w:pPr>
            <w:r w:rsidRPr="00824BA6">
              <w:rPr>
                <w:rFonts w:eastAsia="Calibri" w:hAnsiTheme="minorHAnsi" w:cstheme="minorHAnsi"/>
                <w:sz w:val="24"/>
                <w:szCs w:val="24"/>
                <w:lang w:eastAsia="en-US"/>
              </w:rPr>
              <w:t xml:space="preserve">In cazul in care solicitantul are / a avut autorizat codul CAEN propus prin CF / planul de afaceri se va verifica declaratia intocmita si asumata prin semnatura de catre un expert contabil, din care </w:t>
            </w:r>
            <w:r w:rsidRPr="00824BA6">
              <w:rPr>
                <w:rFonts w:eastAsia="Calibri" w:hAnsiTheme="minorHAnsi" w:cstheme="minorHAnsi"/>
                <w:b/>
                <w:sz w:val="24"/>
                <w:szCs w:val="24"/>
                <w:lang w:eastAsia="en-US"/>
              </w:rPr>
              <w:t>sa reiasa faptul ca intreprinderea nu a desfasurat niciodata activitatea pentru care se solicita finantare</w:t>
            </w:r>
            <w:r w:rsidRPr="00824BA6">
              <w:rPr>
                <w:rFonts w:eastAsia="Calibri" w:hAnsiTheme="minorHAnsi" w:cstheme="minorHAnsi"/>
                <w:sz w:val="24"/>
                <w:szCs w:val="24"/>
                <w:lang w:eastAsia="en-US"/>
              </w:rPr>
              <w:t>.</w:t>
            </w:r>
          </w:p>
          <w:p w:rsidR="00B2456D" w:rsidRPr="00824BA6" w:rsidRDefault="00B2456D" w:rsidP="00D92506">
            <w:pPr>
              <w:spacing w:after="0" w:line="240" w:lineRule="auto"/>
              <w:jc w:val="both"/>
              <w:rPr>
                <w:rFonts w:eastAsia="Calibri" w:hAnsiTheme="minorHAnsi" w:cstheme="minorHAnsi"/>
                <w:sz w:val="24"/>
                <w:szCs w:val="24"/>
                <w:lang w:eastAsia="en-US"/>
              </w:rPr>
            </w:pPr>
          </w:p>
          <w:p w:rsidR="00893A68" w:rsidRPr="00824BA6" w:rsidRDefault="00893A68" w:rsidP="00D92506">
            <w:pPr>
              <w:spacing w:after="0" w:line="240" w:lineRule="auto"/>
              <w:jc w:val="both"/>
              <w:rPr>
                <w:rFonts w:eastAsia="Calibri" w:hAnsiTheme="minorHAnsi" w:cstheme="minorHAnsi"/>
                <w:sz w:val="24"/>
                <w:szCs w:val="24"/>
                <w:lang w:eastAsia="en-US"/>
              </w:rPr>
            </w:pPr>
            <w:r w:rsidRPr="00824BA6">
              <w:rPr>
                <w:rFonts w:eastAsia="Calibri" w:hAnsiTheme="minorHAnsi" w:cstheme="minorHAnsi"/>
                <w:sz w:val="24"/>
                <w:szCs w:val="24"/>
                <w:lang w:eastAsia="en-US"/>
              </w:rPr>
              <w:t xml:space="preserve">În situaţia în care solicitantul desfăşoară/a desfăşurat </w:t>
            </w:r>
            <w:r w:rsidRPr="00824BA6">
              <w:rPr>
                <w:rFonts w:hAnsiTheme="minorHAnsi" w:cstheme="minorHAnsi"/>
                <w:sz w:val="24"/>
                <w:szCs w:val="24"/>
              </w:rPr>
              <w:t xml:space="preserve">activităţi aferente codului CAEN propus prin CF/Planul de Afaceri, expertul bifează DA, iar </w:t>
            </w:r>
            <w:r w:rsidRPr="00824BA6">
              <w:rPr>
                <w:rFonts w:eastAsia="Calibri" w:hAnsiTheme="minorHAnsi" w:cstheme="minorHAnsi"/>
                <w:sz w:val="24"/>
                <w:szCs w:val="24"/>
                <w:lang w:eastAsia="en-US"/>
              </w:rPr>
              <w:t>cererea de finanţare va fi declarată neeligibilă.</w:t>
            </w:r>
          </w:p>
          <w:p w:rsidR="00B2456D" w:rsidRPr="00824BA6" w:rsidRDefault="00B2456D" w:rsidP="00D92506">
            <w:pPr>
              <w:spacing w:after="0" w:line="240" w:lineRule="auto"/>
              <w:jc w:val="both"/>
              <w:rPr>
                <w:rFonts w:eastAsia="Calibri" w:hAnsiTheme="minorHAnsi" w:cstheme="minorHAnsi"/>
                <w:sz w:val="24"/>
                <w:szCs w:val="24"/>
                <w:lang w:eastAsia="en-US"/>
              </w:rPr>
            </w:pPr>
          </w:p>
          <w:p w:rsidR="00B2456D" w:rsidRPr="00824BA6" w:rsidRDefault="00B2456D" w:rsidP="00D92506">
            <w:pPr>
              <w:spacing w:after="0" w:line="240" w:lineRule="auto"/>
              <w:jc w:val="both"/>
              <w:rPr>
                <w:rFonts w:eastAsia="Calibri" w:hAnsiTheme="minorHAnsi" w:cstheme="minorHAnsi"/>
                <w:sz w:val="24"/>
                <w:szCs w:val="24"/>
                <w:lang w:eastAsia="en-US"/>
              </w:rPr>
            </w:pPr>
            <w:r w:rsidRPr="00824BA6">
              <w:rPr>
                <w:rFonts w:eastAsia="Calibri" w:hAnsiTheme="minorHAnsi" w:cstheme="minorHAnsi"/>
                <w:sz w:val="24"/>
                <w:szCs w:val="24"/>
                <w:lang w:eastAsia="en-US"/>
              </w:rPr>
              <w:t>solicitanții care la data depunerii Cererii de Finanțare aveau autorizat codul/codurile CAEN propus/propuse prin proiect, au obligația de a depune o Declarație întocmită și asumată prin semnătură de către un expert contabil, din care să reiasă faptul că întreprinderea nu a desfășurat niciodată activitatea pentru care solicită finanțare.</w:t>
            </w:r>
          </w:p>
          <w:p w:rsidR="00B2456D" w:rsidRPr="00824BA6" w:rsidRDefault="00B2456D" w:rsidP="00D92506">
            <w:pPr>
              <w:spacing w:after="0" w:line="240" w:lineRule="auto"/>
              <w:jc w:val="both"/>
              <w:rPr>
                <w:rFonts w:eastAsia="Calibri" w:hAnsiTheme="minorHAnsi" w:cstheme="minorHAnsi"/>
                <w:sz w:val="24"/>
                <w:szCs w:val="24"/>
                <w:lang w:eastAsia="en-US"/>
              </w:rPr>
            </w:pPr>
          </w:p>
          <w:p w:rsidR="00B2456D" w:rsidRPr="00824BA6" w:rsidRDefault="00B2456D" w:rsidP="00D92506">
            <w:pPr>
              <w:spacing w:after="0" w:line="240" w:lineRule="auto"/>
              <w:jc w:val="both"/>
              <w:rPr>
                <w:rFonts w:eastAsia="Calibri" w:hAnsiTheme="minorHAnsi" w:cstheme="minorHAnsi"/>
                <w:sz w:val="24"/>
                <w:szCs w:val="24"/>
                <w:lang w:eastAsia="en-US"/>
              </w:rPr>
            </w:pPr>
          </w:p>
        </w:tc>
      </w:tr>
      <w:tr w:rsidR="00893A68" w:rsidRPr="00D92506" w:rsidTr="00E818E8">
        <w:tc>
          <w:tcPr>
            <w:tcW w:w="629" w:type="dxa"/>
          </w:tcPr>
          <w:p w:rsidR="00893A68" w:rsidRPr="00893A68" w:rsidRDefault="00893A68" w:rsidP="00893A68">
            <w:pPr>
              <w:pStyle w:val="ListParagraph"/>
              <w:numPr>
                <w:ilvl w:val="0"/>
                <w:numId w:val="13"/>
              </w:numPr>
              <w:tabs>
                <w:tab w:val="left" w:pos="2909"/>
                <w:tab w:val="left" w:pos="3150"/>
              </w:tabs>
              <w:spacing w:after="0" w:line="240" w:lineRule="auto"/>
              <w:ind w:left="350"/>
              <w:jc w:val="both"/>
              <w:rPr>
                <w:rFonts w:hAnsiTheme="minorHAnsi" w:cstheme="minorHAnsi"/>
                <w:sz w:val="24"/>
                <w:szCs w:val="24"/>
                <w:lang w:eastAsia="en-US"/>
              </w:rPr>
            </w:pPr>
          </w:p>
        </w:tc>
        <w:tc>
          <w:tcPr>
            <w:tcW w:w="2791" w:type="dxa"/>
            <w:shd w:val="clear" w:color="auto" w:fill="auto"/>
          </w:tcPr>
          <w:p w:rsidR="00893A68" w:rsidRPr="00893A68" w:rsidRDefault="00893A68" w:rsidP="00D92506">
            <w:pPr>
              <w:tabs>
                <w:tab w:val="left" w:pos="2909"/>
                <w:tab w:val="left" w:pos="3150"/>
              </w:tabs>
              <w:spacing w:after="0" w:line="240" w:lineRule="auto"/>
              <w:jc w:val="both"/>
              <w:rPr>
                <w:rFonts w:hAnsiTheme="minorHAnsi" w:cstheme="minorHAnsi"/>
                <w:sz w:val="24"/>
                <w:szCs w:val="24"/>
              </w:rPr>
            </w:pPr>
            <w:r w:rsidRPr="00893A68">
              <w:rPr>
                <w:rFonts w:hAnsiTheme="minorHAnsi" w:cstheme="minorHAnsi"/>
                <w:sz w:val="24"/>
                <w:szCs w:val="24"/>
                <w:lang w:eastAsia="en-US"/>
              </w:rPr>
              <w:t xml:space="preserve">Asociaţii/acționarii solicitantului </w:t>
            </w:r>
            <w:r w:rsidRPr="00893A68">
              <w:rPr>
                <w:rFonts w:hAnsiTheme="minorHAnsi" w:cstheme="minorHAnsi"/>
                <w:sz w:val="24"/>
                <w:szCs w:val="24"/>
              </w:rPr>
              <w:t xml:space="preserve">detin parti sociale in alte  societati care isi desfasoara activitatea in baza aceluiasi cod CAEN </w:t>
            </w:r>
            <w:r w:rsidRPr="00893A68">
              <w:rPr>
                <w:rFonts w:hAnsiTheme="minorHAnsi" w:cstheme="minorHAnsi"/>
                <w:b/>
                <w:sz w:val="24"/>
                <w:szCs w:val="24"/>
              </w:rPr>
              <w:t xml:space="preserve">autorizat </w:t>
            </w:r>
            <w:r w:rsidRPr="00893A68">
              <w:rPr>
                <w:rFonts w:hAnsiTheme="minorHAnsi" w:cstheme="minorHAnsi"/>
                <w:sz w:val="24"/>
                <w:szCs w:val="24"/>
              </w:rPr>
              <w:t>la ONRC ca si cel propus prin Cererea de Finanţare / Planul de Afaceri sau a unor coduri CAEN aferente unor activitati complementare autorizate la ONRC?</w:t>
            </w:r>
          </w:p>
          <w:p w:rsidR="00893A68" w:rsidRPr="00893A68" w:rsidRDefault="00893A68" w:rsidP="00D92506">
            <w:pPr>
              <w:tabs>
                <w:tab w:val="left" w:pos="2909"/>
                <w:tab w:val="left" w:pos="3150"/>
              </w:tabs>
              <w:spacing w:after="0" w:line="240" w:lineRule="auto"/>
              <w:jc w:val="both"/>
              <w:rPr>
                <w:rFonts w:hAnsiTheme="minorHAnsi" w:cstheme="minorHAnsi"/>
                <w:sz w:val="24"/>
                <w:szCs w:val="24"/>
              </w:rPr>
            </w:pPr>
          </w:p>
          <w:p w:rsidR="00893A68" w:rsidRPr="00893A68" w:rsidRDefault="00893A68" w:rsidP="00D92506">
            <w:pPr>
              <w:tabs>
                <w:tab w:val="left" w:pos="2909"/>
                <w:tab w:val="left" w:pos="3150"/>
              </w:tabs>
              <w:spacing w:after="0" w:line="240" w:lineRule="auto"/>
              <w:jc w:val="both"/>
              <w:rPr>
                <w:rFonts w:hAnsiTheme="minorHAnsi" w:cstheme="minorHAnsi"/>
                <w:sz w:val="24"/>
                <w:szCs w:val="24"/>
              </w:rPr>
            </w:pPr>
          </w:p>
        </w:tc>
        <w:tc>
          <w:tcPr>
            <w:tcW w:w="6395" w:type="dxa"/>
            <w:shd w:val="clear" w:color="auto" w:fill="auto"/>
          </w:tcPr>
          <w:p w:rsidR="00893A68" w:rsidRPr="00893A68" w:rsidRDefault="00893A68" w:rsidP="00D92506">
            <w:pPr>
              <w:spacing w:after="0" w:line="240" w:lineRule="auto"/>
              <w:jc w:val="both"/>
              <w:rPr>
                <w:rFonts w:eastAsia="Calibri" w:hAnsiTheme="minorHAnsi" w:cstheme="minorHAnsi"/>
                <w:sz w:val="24"/>
                <w:szCs w:val="24"/>
                <w:lang w:eastAsia="en-US"/>
              </w:rPr>
            </w:pPr>
            <w:r w:rsidRPr="00893A68">
              <w:rPr>
                <w:rFonts w:eastAsia="Calibri" w:hAnsiTheme="minorHAnsi" w:cstheme="minorHAnsi"/>
                <w:sz w:val="24"/>
                <w:szCs w:val="24"/>
                <w:lang w:eastAsia="en-US"/>
              </w:rPr>
              <w:lastRenderedPageBreak/>
              <w:t>Se verifică în cererea de finanţare, în secţiunea F – Declaraţia pe propria răspundere, dacă solicitantul a bif</w:t>
            </w:r>
            <w:r w:rsidRPr="008D7B95">
              <w:rPr>
                <w:rFonts w:eastAsia="Calibri" w:hAnsiTheme="minorHAnsi" w:cstheme="minorHAnsi"/>
                <w:sz w:val="24"/>
                <w:szCs w:val="24"/>
                <w:lang w:eastAsia="en-US"/>
              </w:rPr>
              <w:t>at p</w:t>
            </w:r>
            <w:r w:rsidR="005A3792">
              <w:rPr>
                <w:rFonts w:eastAsia="Calibri" w:hAnsiTheme="minorHAnsi" w:cstheme="minorHAnsi"/>
                <w:sz w:val="24"/>
                <w:szCs w:val="24"/>
                <w:lang w:eastAsia="en-US"/>
              </w:rPr>
              <w:t>unctul 21</w:t>
            </w:r>
            <w:r w:rsidRPr="00893A68">
              <w:rPr>
                <w:rFonts w:eastAsia="Calibri" w:hAnsiTheme="minorHAnsi" w:cstheme="minorHAnsi"/>
                <w:sz w:val="24"/>
                <w:szCs w:val="24"/>
                <w:lang w:eastAsia="en-US"/>
              </w:rPr>
              <w:t xml:space="preserve"> referitor la faptul că niciunul dintre asociaţi / acţionari nu a desfăşurat aceeași activitate sau activități complementare cu activitatea aferentă codului CAEN propus în cererea de finanţare, sub nicio forma de organizare autorizată.</w:t>
            </w:r>
          </w:p>
          <w:p w:rsidR="00893A68" w:rsidRPr="00893A68" w:rsidRDefault="00893A68" w:rsidP="00D92506">
            <w:pPr>
              <w:spacing w:after="0" w:line="240" w:lineRule="auto"/>
              <w:jc w:val="both"/>
              <w:rPr>
                <w:rFonts w:eastAsia="Calibri" w:hAnsiTheme="minorHAnsi" w:cstheme="minorHAnsi"/>
                <w:sz w:val="24"/>
                <w:szCs w:val="24"/>
                <w:lang w:eastAsia="en-US"/>
              </w:rPr>
            </w:pPr>
            <w:r w:rsidRPr="00893A68">
              <w:rPr>
                <w:rFonts w:eastAsia="Calibri" w:hAnsiTheme="minorHAnsi" w:cstheme="minorHAnsi"/>
                <w:sz w:val="24"/>
                <w:szCs w:val="24"/>
                <w:lang w:eastAsia="en-US"/>
              </w:rPr>
              <w:t>În cazul în care solicitantul nu a bifat acest punct cererea de finanţare va fi declarată neeligibilă.</w:t>
            </w:r>
          </w:p>
          <w:p w:rsidR="00893A68" w:rsidRPr="00893A68" w:rsidRDefault="00893A68" w:rsidP="00D92506">
            <w:pPr>
              <w:spacing w:after="0" w:line="240" w:lineRule="auto"/>
              <w:jc w:val="both"/>
              <w:rPr>
                <w:rFonts w:eastAsia="Calibri" w:hAnsiTheme="minorHAnsi" w:cstheme="minorHAnsi"/>
                <w:sz w:val="24"/>
                <w:szCs w:val="24"/>
                <w:lang w:eastAsia="en-US"/>
              </w:rPr>
            </w:pPr>
            <w:r w:rsidRPr="00893A68">
              <w:rPr>
                <w:rFonts w:eastAsia="Calibri" w:hAnsiTheme="minorHAnsi" w:cstheme="minorHAnsi"/>
                <w:sz w:val="24"/>
                <w:szCs w:val="24"/>
                <w:lang w:eastAsia="en-US"/>
              </w:rPr>
              <w:t xml:space="preserve">În situaţia în care solicitantul a bifat acest punct iar pe parcursul verificării cererii de finanţare se constată că cel puţin unul dintre asociaţi / acţionari a desfăşurat aceeași activitate sau activități complementare cu activitatea aferentă codului CAEN propus în cererea de finanţare, sub o formă de organizare autorizată, cererea de finanţare va fi declarată </w:t>
            </w:r>
            <w:r w:rsidRPr="00893A68">
              <w:rPr>
                <w:rFonts w:eastAsia="Calibri" w:hAnsiTheme="minorHAnsi" w:cstheme="minorHAnsi"/>
                <w:sz w:val="24"/>
                <w:szCs w:val="24"/>
                <w:lang w:eastAsia="en-US"/>
              </w:rPr>
              <w:lastRenderedPageBreak/>
              <w:t>neeligibilă. Această verificare nu se aplică în cazul în care asociaţii / acţionarii solicitantului au avut exclusiv calitatea de angajaţi în cadrul unei forme de organizare autorizate care a desfăşurat aceeaşi activitate cu cea propusă prin cererea de finanţare sau o activitate complementară.</w:t>
            </w:r>
          </w:p>
          <w:p w:rsidR="00893A68" w:rsidRPr="00893A68" w:rsidRDefault="00893A68" w:rsidP="00D92506">
            <w:pPr>
              <w:spacing w:after="0" w:line="240" w:lineRule="auto"/>
              <w:jc w:val="both"/>
              <w:rPr>
                <w:rFonts w:hAnsiTheme="minorHAnsi" w:cstheme="minorHAnsi"/>
                <w:b/>
                <w:sz w:val="24"/>
                <w:szCs w:val="24"/>
                <w:lang w:eastAsia="en-US"/>
              </w:rPr>
            </w:pPr>
            <w:r w:rsidRPr="00893A68">
              <w:rPr>
                <w:rFonts w:eastAsia="Calibri" w:hAnsiTheme="minorHAnsi" w:cstheme="minorHAnsi"/>
                <w:sz w:val="24"/>
                <w:szCs w:val="24"/>
                <w:lang w:eastAsia="en-US"/>
              </w:rPr>
              <w:t>Prin activitate complementară se înțelege activitatea care se desfăşoară în scopul completării/ dezvoltării/ optimizării activităţii principale sau activitatii de bază a solicitantului (pentru care are codurile CAEN autorizate), desfăşurată de acesta anterior depunerii proiectului</w:t>
            </w:r>
          </w:p>
        </w:tc>
      </w:tr>
      <w:tr w:rsidR="00893A68" w:rsidRPr="00D92506" w:rsidTr="00E818E8">
        <w:tc>
          <w:tcPr>
            <w:tcW w:w="629" w:type="dxa"/>
          </w:tcPr>
          <w:p w:rsidR="00893A68" w:rsidRPr="00E818E8" w:rsidRDefault="00893A68" w:rsidP="00E818E8">
            <w:pPr>
              <w:pStyle w:val="ListParagraph"/>
              <w:numPr>
                <w:ilvl w:val="0"/>
                <w:numId w:val="13"/>
              </w:numPr>
              <w:tabs>
                <w:tab w:val="left" w:pos="2909"/>
                <w:tab w:val="left" w:pos="3150"/>
              </w:tabs>
              <w:spacing w:after="0" w:line="240" w:lineRule="auto"/>
              <w:ind w:left="350"/>
              <w:jc w:val="both"/>
              <w:rPr>
                <w:rFonts w:hAnsiTheme="minorHAnsi" w:cstheme="minorHAnsi"/>
                <w:sz w:val="24"/>
                <w:szCs w:val="24"/>
              </w:rPr>
            </w:pPr>
          </w:p>
        </w:tc>
        <w:tc>
          <w:tcPr>
            <w:tcW w:w="2791" w:type="dxa"/>
            <w:shd w:val="clear" w:color="auto" w:fill="auto"/>
          </w:tcPr>
          <w:p w:rsidR="00893A68" w:rsidRPr="00893A68" w:rsidRDefault="00893A68" w:rsidP="00D92506">
            <w:pPr>
              <w:tabs>
                <w:tab w:val="left" w:pos="2909"/>
                <w:tab w:val="left" w:pos="3150"/>
              </w:tabs>
              <w:spacing w:after="0" w:line="240" w:lineRule="auto"/>
              <w:jc w:val="both"/>
              <w:rPr>
                <w:rFonts w:hAnsiTheme="minorHAnsi" w:cstheme="minorHAnsi"/>
                <w:sz w:val="24"/>
                <w:szCs w:val="24"/>
              </w:rPr>
            </w:pPr>
            <w:r w:rsidRPr="00893A68">
              <w:rPr>
                <w:rFonts w:hAnsiTheme="minorHAnsi" w:cstheme="minorHAnsi"/>
                <w:sz w:val="24"/>
                <w:szCs w:val="24"/>
              </w:rPr>
              <w:t xml:space="preserve">Asociatii / actionarii solicitantului sunt rude de gradul I sau sot / sotie cu asociati / actionari in cadrul altor persoane  juridice care </w:t>
            </w:r>
            <w:r w:rsidRPr="00893A68">
              <w:rPr>
                <w:rFonts w:hAnsiTheme="minorHAnsi" w:cstheme="minorHAnsi"/>
                <w:b/>
                <w:sz w:val="24"/>
                <w:szCs w:val="24"/>
              </w:rPr>
              <w:t>au solicitat</w:t>
            </w:r>
            <w:r w:rsidRPr="00893A68">
              <w:rPr>
                <w:rFonts w:hAnsiTheme="minorHAnsi" w:cstheme="minorHAnsi"/>
                <w:sz w:val="24"/>
                <w:szCs w:val="24"/>
              </w:rPr>
              <w:t xml:space="preserve"> in cadrul acestei sesiuni sau </w:t>
            </w:r>
            <w:r w:rsidRPr="00893A68">
              <w:rPr>
                <w:rFonts w:hAnsiTheme="minorHAnsi" w:cstheme="minorHAnsi"/>
                <w:b/>
                <w:sz w:val="24"/>
                <w:szCs w:val="24"/>
              </w:rPr>
              <w:t>au beneficiat in cadrul unor sesiuni anterioare</w:t>
            </w:r>
            <w:r w:rsidRPr="00893A68">
              <w:rPr>
                <w:rFonts w:hAnsiTheme="minorHAnsi" w:cstheme="minorHAnsi"/>
                <w:sz w:val="24"/>
                <w:szCs w:val="24"/>
              </w:rPr>
              <w:t xml:space="preserve"> de sprijin in cadrul submasurii 6.2 sau prin submasura 19.2, pentru aceleasi tipuri de activitati sau pentru activitati complementare?</w:t>
            </w:r>
          </w:p>
        </w:tc>
        <w:tc>
          <w:tcPr>
            <w:tcW w:w="6395" w:type="dxa"/>
            <w:shd w:val="clear" w:color="auto" w:fill="auto"/>
          </w:tcPr>
          <w:p w:rsidR="00893A68" w:rsidRPr="00893A68" w:rsidRDefault="00893A68" w:rsidP="00D92506">
            <w:pPr>
              <w:spacing w:after="0" w:line="240" w:lineRule="auto"/>
              <w:jc w:val="both"/>
              <w:rPr>
                <w:rFonts w:eastAsia="Calibri" w:hAnsiTheme="minorHAnsi" w:cstheme="minorHAnsi"/>
                <w:sz w:val="24"/>
                <w:szCs w:val="24"/>
                <w:lang w:eastAsia="en-US"/>
              </w:rPr>
            </w:pPr>
            <w:r w:rsidRPr="00893A68">
              <w:rPr>
                <w:rFonts w:eastAsia="Calibri" w:hAnsiTheme="minorHAnsi" w:cstheme="minorHAnsi"/>
                <w:sz w:val="24"/>
                <w:szCs w:val="24"/>
                <w:lang w:eastAsia="en-US"/>
              </w:rPr>
              <w:t xml:space="preserve">Expertul verifică in cererea de finantare daca  exista bifata in Sectiunea F aceasta declaratie, asumata de catre solicitant. </w:t>
            </w:r>
          </w:p>
          <w:p w:rsidR="00893A68" w:rsidRPr="00893A68" w:rsidRDefault="00893A68" w:rsidP="00D92506">
            <w:pPr>
              <w:spacing w:after="0" w:line="240" w:lineRule="auto"/>
              <w:jc w:val="both"/>
              <w:rPr>
                <w:rFonts w:eastAsia="Calibri" w:hAnsiTheme="minorHAnsi" w:cstheme="minorHAnsi"/>
                <w:sz w:val="24"/>
                <w:szCs w:val="24"/>
                <w:lang w:eastAsia="en-US"/>
              </w:rPr>
            </w:pPr>
          </w:p>
          <w:p w:rsidR="00893A68" w:rsidRPr="00893A68" w:rsidRDefault="00893A68" w:rsidP="00D92506">
            <w:pPr>
              <w:spacing w:after="0" w:line="240" w:lineRule="auto"/>
              <w:jc w:val="both"/>
              <w:rPr>
                <w:rFonts w:eastAsia="Calibri" w:hAnsiTheme="minorHAnsi" w:cstheme="minorHAnsi"/>
                <w:sz w:val="24"/>
                <w:szCs w:val="24"/>
                <w:lang w:eastAsia="en-US"/>
              </w:rPr>
            </w:pPr>
          </w:p>
        </w:tc>
      </w:tr>
    </w:tbl>
    <w:p w:rsidR="00D92506" w:rsidRPr="00D92506" w:rsidRDefault="00D92506" w:rsidP="00D92506">
      <w:pPr>
        <w:tabs>
          <w:tab w:val="left" w:pos="3120"/>
          <w:tab w:val="center" w:pos="4320"/>
          <w:tab w:val="right" w:pos="8640"/>
        </w:tabs>
        <w:spacing w:after="0" w:line="240" w:lineRule="auto"/>
        <w:rPr>
          <w:rFonts w:hAnsiTheme="minorHAnsi" w:cstheme="minorHAnsi"/>
          <w:b/>
          <w:sz w:val="24"/>
          <w:szCs w:val="24"/>
          <w:lang w:eastAsia="en-US"/>
        </w:rPr>
      </w:pPr>
    </w:p>
    <w:p w:rsidR="00D92506" w:rsidRDefault="00D92506" w:rsidP="00D92506">
      <w:pPr>
        <w:tabs>
          <w:tab w:val="left" w:pos="3120"/>
          <w:tab w:val="center" w:pos="4320"/>
          <w:tab w:val="right" w:pos="8640"/>
        </w:tabs>
        <w:spacing w:after="0" w:line="240" w:lineRule="auto"/>
        <w:rPr>
          <w:rFonts w:hAnsiTheme="minorHAnsi" w:cstheme="minorHAnsi"/>
          <w:b/>
          <w:sz w:val="24"/>
          <w:szCs w:val="24"/>
          <w:lang w:eastAsia="en-US"/>
        </w:rPr>
      </w:pPr>
      <w:r w:rsidRPr="00E818E8">
        <w:rPr>
          <w:rFonts w:hAnsiTheme="minorHAnsi" w:cstheme="minorHAnsi"/>
          <w:b/>
          <w:sz w:val="24"/>
          <w:szCs w:val="24"/>
          <w:lang w:eastAsia="en-US"/>
        </w:rPr>
        <w:t>Daca in urma verificarii condiţiilor 1.1 - 1.</w:t>
      </w:r>
      <w:r w:rsidR="005A3792">
        <w:rPr>
          <w:rFonts w:hAnsiTheme="minorHAnsi" w:cstheme="minorHAnsi"/>
          <w:b/>
          <w:sz w:val="24"/>
          <w:szCs w:val="24"/>
          <w:lang w:eastAsia="en-US"/>
        </w:rPr>
        <w:t>7</w:t>
      </w:r>
      <w:r w:rsidRPr="00E818E8">
        <w:rPr>
          <w:rFonts w:hAnsiTheme="minorHAnsi" w:cstheme="minorHAnsi"/>
          <w:b/>
          <w:sz w:val="24"/>
          <w:szCs w:val="24"/>
          <w:lang w:eastAsia="en-US"/>
        </w:rPr>
        <w:t>se constata</w:t>
      </w:r>
      <w:r w:rsidRPr="00D92506">
        <w:rPr>
          <w:rFonts w:hAnsiTheme="minorHAnsi" w:cstheme="minorHAnsi"/>
          <w:b/>
          <w:sz w:val="24"/>
          <w:szCs w:val="24"/>
          <w:lang w:eastAsia="en-US"/>
        </w:rPr>
        <w:t xml:space="preserve"> neeligibilitatea solicitantului, se va continua obligatoriu verificarea tuturor criteriilor de eligibilitate.</w:t>
      </w:r>
    </w:p>
    <w:p w:rsidR="00E818E8" w:rsidRPr="00D92506" w:rsidRDefault="00E818E8" w:rsidP="00D92506">
      <w:pPr>
        <w:tabs>
          <w:tab w:val="left" w:pos="3120"/>
          <w:tab w:val="center" w:pos="4320"/>
          <w:tab w:val="right" w:pos="8640"/>
        </w:tabs>
        <w:spacing w:after="0" w:line="240" w:lineRule="auto"/>
        <w:rPr>
          <w:rFonts w:hAnsiTheme="minorHAnsi" w:cstheme="minorHAnsi"/>
          <w:b/>
          <w:sz w:val="24"/>
          <w:szCs w:val="24"/>
          <w:lang w:eastAsia="en-US"/>
        </w:rPr>
      </w:pPr>
    </w:p>
    <w:p w:rsidR="00D92506" w:rsidRDefault="00D92506" w:rsidP="00D92506">
      <w:pPr>
        <w:tabs>
          <w:tab w:val="left" w:pos="3120"/>
          <w:tab w:val="center" w:pos="4320"/>
          <w:tab w:val="right" w:pos="8640"/>
        </w:tabs>
        <w:spacing w:after="0" w:line="240" w:lineRule="auto"/>
        <w:rPr>
          <w:ins w:id="0" w:author="User 1" w:date="2017-05-17T15:41:00Z"/>
          <w:rFonts w:hAnsiTheme="minorHAnsi" w:cstheme="minorHAnsi"/>
          <w:b/>
          <w:sz w:val="24"/>
          <w:szCs w:val="24"/>
          <w:lang w:eastAsia="en-US"/>
        </w:rPr>
      </w:pPr>
      <w:r w:rsidRPr="00D92506">
        <w:rPr>
          <w:rFonts w:hAnsiTheme="minorHAnsi" w:cstheme="minorHAnsi"/>
          <w:b/>
          <w:sz w:val="24"/>
          <w:szCs w:val="24"/>
          <w:lang w:eastAsia="en-US"/>
        </w:rPr>
        <w:t>2.Verificarea criteriilor de eligibilitate</w:t>
      </w:r>
    </w:p>
    <w:p w:rsidR="008D108B" w:rsidRPr="00D92506" w:rsidRDefault="008D108B" w:rsidP="00D92506">
      <w:pPr>
        <w:tabs>
          <w:tab w:val="left" w:pos="3120"/>
          <w:tab w:val="center" w:pos="4320"/>
          <w:tab w:val="right" w:pos="8640"/>
        </w:tabs>
        <w:spacing w:after="0" w:line="240" w:lineRule="auto"/>
        <w:rPr>
          <w:rFonts w:hAnsiTheme="minorHAnsi" w:cstheme="minorHAnsi"/>
          <w:b/>
          <w:sz w:val="24"/>
          <w:szCs w:val="24"/>
          <w:lang w:eastAsia="en-US"/>
        </w:rPr>
      </w:pPr>
    </w:p>
    <w:p w:rsidR="00D92506" w:rsidRPr="00D92506" w:rsidRDefault="00D92506" w:rsidP="00BD1D62">
      <w:pPr>
        <w:shd w:val="clear" w:color="auto" w:fill="F7CAAC" w:themeFill="accent2" w:themeFillTint="66"/>
        <w:suppressAutoHyphens/>
        <w:spacing w:after="0" w:line="240" w:lineRule="auto"/>
        <w:jc w:val="both"/>
        <w:rPr>
          <w:rFonts w:hAnsiTheme="minorHAnsi" w:cstheme="minorHAnsi"/>
          <w:b/>
          <w:bCs/>
          <w:sz w:val="24"/>
          <w:szCs w:val="24"/>
          <w:lang w:eastAsia="fr-FR"/>
        </w:rPr>
      </w:pPr>
      <w:r w:rsidRPr="00D92506">
        <w:rPr>
          <w:rFonts w:hAnsiTheme="minorHAnsi" w:cstheme="minorHAnsi"/>
          <w:b/>
          <w:sz w:val="24"/>
          <w:szCs w:val="24"/>
          <w:lang w:eastAsia="en-US"/>
        </w:rPr>
        <w:t>EG1-</w:t>
      </w:r>
      <w:r w:rsidRPr="00D92506">
        <w:rPr>
          <w:rFonts w:hAnsiTheme="minorHAnsi" w:cstheme="minorHAnsi"/>
          <w:b/>
          <w:bCs/>
          <w:sz w:val="24"/>
          <w:szCs w:val="24"/>
          <w:lang w:eastAsia="fr-FR"/>
        </w:rPr>
        <w:t>Solicitantul trebuie săse încadreze în categoria beneficiarilor eligibili.</w:t>
      </w:r>
    </w:p>
    <w:p w:rsidR="00D92506" w:rsidRPr="00D92506" w:rsidRDefault="00D92506" w:rsidP="00D92506">
      <w:pPr>
        <w:suppressAutoHyphens/>
        <w:spacing w:after="0" w:line="240" w:lineRule="auto"/>
        <w:jc w:val="both"/>
        <w:rPr>
          <w:rFonts w:hAnsiTheme="minorHAnsi" w:cstheme="minorHAnsi"/>
          <w:b/>
          <w:bCs/>
          <w:sz w:val="24"/>
          <w:szCs w:val="24"/>
          <w:lang w:eastAsia="fr-FR"/>
        </w:rPr>
      </w:pPr>
    </w:p>
    <w:tbl>
      <w:tblPr>
        <w:tblW w:w="94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6035"/>
      </w:tblGrid>
      <w:tr w:rsidR="00D92506" w:rsidRPr="00D92506" w:rsidTr="00E818E8">
        <w:tc>
          <w:tcPr>
            <w:tcW w:w="3420" w:type="dxa"/>
            <w:shd w:val="clear" w:color="auto" w:fill="C0C0C0"/>
          </w:tcPr>
          <w:p w:rsidR="00D92506" w:rsidRPr="00D92506" w:rsidRDefault="00D92506" w:rsidP="00D92506">
            <w:pPr>
              <w:tabs>
                <w:tab w:val="left" w:pos="3120"/>
                <w:tab w:val="center" w:pos="4320"/>
                <w:tab w:val="right" w:pos="8640"/>
              </w:tabs>
              <w:spacing w:after="0" w:line="240" w:lineRule="auto"/>
              <w:rPr>
                <w:rFonts w:hAnsiTheme="minorHAnsi" w:cstheme="minorHAnsi"/>
                <w:b/>
                <w:bCs/>
                <w:sz w:val="24"/>
                <w:szCs w:val="24"/>
                <w:lang w:eastAsia="en-US"/>
              </w:rPr>
            </w:pPr>
          </w:p>
          <w:p w:rsidR="00D92506" w:rsidRPr="00D92506" w:rsidRDefault="00D92506" w:rsidP="00D92506">
            <w:pPr>
              <w:tabs>
                <w:tab w:val="left" w:pos="3120"/>
                <w:tab w:val="center" w:pos="4320"/>
                <w:tab w:val="right" w:pos="8640"/>
              </w:tabs>
              <w:spacing w:after="0" w:line="240" w:lineRule="auto"/>
              <w:rPr>
                <w:rFonts w:hAnsiTheme="minorHAnsi" w:cstheme="minorHAnsi"/>
                <w:b/>
                <w:bCs/>
                <w:sz w:val="24"/>
                <w:szCs w:val="24"/>
                <w:lang w:eastAsia="en-US"/>
              </w:rPr>
            </w:pPr>
            <w:r w:rsidRPr="00D92506">
              <w:rPr>
                <w:rFonts w:hAnsiTheme="minorHAnsi" w:cstheme="minorHAnsi"/>
                <w:b/>
                <w:bCs/>
                <w:sz w:val="24"/>
                <w:szCs w:val="24"/>
                <w:lang w:eastAsia="en-US"/>
              </w:rPr>
              <w:t xml:space="preserve">DOCUMENTE   NECESARE  VERIFICARII </w:t>
            </w:r>
          </w:p>
        </w:tc>
        <w:tc>
          <w:tcPr>
            <w:tcW w:w="6035" w:type="dxa"/>
            <w:shd w:val="clear" w:color="auto" w:fill="C0C0C0"/>
          </w:tcPr>
          <w:p w:rsidR="00D92506" w:rsidRPr="00D92506" w:rsidRDefault="00D92506" w:rsidP="00D92506">
            <w:pPr>
              <w:tabs>
                <w:tab w:val="left" w:pos="3120"/>
                <w:tab w:val="center" w:pos="4320"/>
                <w:tab w:val="right" w:pos="8640"/>
              </w:tabs>
              <w:spacing w:after="0" w:line="240" w:lineRule="auto"/>
              <w:rPr>
                <w:rFonts w:hAnsiTheme="minorHAnsi" w:cstheme="minorHAnsi"/>
                <w:b/>
                <w:sz w:val="24"/>
                <w:szCs w:val="24"/>
                <w:lang w:eastAsia="en-US"/>
              </w:rPr>
            </w:pPr>
          </w:p>
          <w:p w:rsidR="00D92506" w:rsidRPr="00D92506" w:rsidRDefault="00D92506" w:rsidP="00D92506">
            <w:pPr>
              <w:tabs>
                <w:tab w:val="left" w:pos="3120"/>
                <w:tab w:val="center" w:pos="4320"/>
                <w:tab w:val="right" w:pos="8640"/>
              </w:tabs>
              <w:spacing w:after="0" w:line="240" w:lineRule="auto"/>
              <w:rPr>
                <w:rFonts w:hAnsiTheme="minorHAnsi" w:cstheme="minorHAnsi"/>
                <w:b/>
                <w:sz w:val="24"/>
                <w:szCs w:val="24"/>
                <w:lang w:eastAsia="en-US"/>
              </w:rPr>
            </w:pPr>
            <w:r w:rsidRPr="00D92506">
              <w:rPr>
                <w:rFonts w:hAnsiTheme="minorHAnsi" w:cstheme="minorHAnsi"/>
                <w:b/>
                <w:sz w:val="24"/>
                <w:szCs w:val="24"/>
                <w:lang w:eastAsia="en-US"/>
              </w:rPr>
              <w:t>PUNCTE DE VERIFICAT IN DOCUMENTE</w:t>
            </w:r>
          </w:p>
        </w:tc>
      </w:tr>
      <w:tr w:rsidR="00D92506" w:rsidRPr="00D92506" w:rsidTr="00E818E8">
        <w:trPr>
          <w:trHeight w:val="300"/>
        </w:trPr>
        <w:tc>
          <w:tcPr>
            <w:tcW w:w="3420" w:type="dxa"/>
          </w:tcPr>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b/>
                <w:sz w:val="24"/>
                <w:szCs w:val="24"/>
                <w:lang w:eastAsia="en-US"/>
              </w:rPr>
              <w:t>Doc. 1</w:t>
            </w:r>
            <w:r w:rsidRPr="00D92506">
              <w:rPr>
                <w:rFonts w:hAnsiTheme="minorHAnsi" w:cstheme="minorHAnsi"/>
                <w:sz w:val="24"/>
                <w:szCs w:val="24"/>
                <w:lang w:eastAsia="en-US"/>
              </w:rPr>
              <w:t xml:space="preserve"> Planul de Afaceri</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Cererea de finantare</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b/>
                <w:sz w:val="24"/>
                <w:szCs w:val="24"/>
                <w:lang w:eastAsia="en-US"/>
              </w:rPr>
              <w:t>Doc.2.1</w:t>
            </w:r>
            <w:r w:rsidRPr="00D92506">
              <w:rPr>
                <w:rFonts w:hAnsiTheme="minorHAnsi" w:cstheme="minorHAnsi"/>
                <w:sz w:val="24"/>
                <w:szCs w:val="24"/>
                <w:lang w:eastAsia="en-US"/>
              </w:rPr>
              <w:t xml:space="preserve"> Situatii financiare/ Doc. 2.2. Declaratie </w:t>
            </w:r>
            <w:r w:rsidRPr="00D92506">
              <w:rPr>
                <w:rFonts w:hAnsiTheme="minorHAnsi" w:cstheme="minorHAnsi"/>
                <w:b/>
                <w:sz w:val="24"/>
                <w:szCs w:val="24"/>
                <w:lang w:eastAsia="en-US" w:bidi="en-US"/>
              </w:rPr>
              <w:t>privind veniturile realizate din România - Formularul</w:t>
            </w:r>
            <w:r w:rsidRPr="00D92506">
              <w:rPr>
                <w:rFonts w:hAnsiTheme="minorHAnsi" w:cstheme="minorHAnsi"/>
                <w:sz w:val="24"/>
                <w:szCs w:val="24"/>
                <w:lang w:eastAsia="en-US"/>
              </w:rPr>
              <w:t xml:space="preserve"> 200/ Doc 2.3. </w:t>
            </w:r>
            <w:r w:rsidRPr="00D92506">
              <w:rPr>
                <w:rFonts w:hAnsiTheme="minorHAnsi" w:cstheme="minorHAnsi"/>
                <w:b/>
                <w:sz w:val="24"/>
                <w:szCs w:val="24"/>
                <w:lang w:eastAsia="en-US"/>
              </w:rPr>
              <w:lastRenderedPageBreak/>
              <w:t>Declaratieprivind veniturile din activitati agricole -</w:t>
            </w:r>
            <w:r w:rsidRPr="00D92506">
              <w:rPr>
                <w:rFonts w:hAnsiTheme="minorHAnsi" w:cstheme="minorHAnsi"/>
                <w:b/>
                <w:sz w:val="24"/>
                <w:szCs w:val="24"/>
                <w:lang w:eastAsia="en-US" w:bidi="en-US"/>
              </w:rPr>
              <w:t>Formularul</w:t>
            </w:r>
            <w:r w:rsidRPr="00D92506">
              <w:rPr>
                <w:rFonts w:hAnsiTheme="minorHAnsi" w:cstheme="minorHAnsi"/>
                <w:sz w:val="24"/>
                <w:szCs w:val="24"/>
                <w:lang w:eastAsia="en-US"/>
              </w:rPr>
              <w:t xml:space="preserve"> 221</w:t>
            </w:r>
            <w:r w:rsidRPr="00D92506">
              <w:rPr>
                <w:rFonts w:hAnsiTheme="minorHAnsi" w:cstheme="minorHAnsi"/>
                <w:b/>
                <w:sz w:val="24"/>
                <w:szCs w:val="24"/>
                <w:lang w:eastAsia="en-US"/>
              </w:rPr>
              <w:t>/ Doc 2.4. Declaratiade inactivitate</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p>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7. Documente care atestă forma de organizare a solicitantului.</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7.1 Hotărâre judecătorească definitivă pronunţată pe baza actului de constituire și a statutului propriu în cazul Societăţilor agricole, însoțită de Statutul Societății agricole;</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7.2 Act constitutiv pentru Societatea cooperativă agricolă.</w:t>
            </w:r>
          </w:p>
          <w:p w:rsidR="00D92506" w:rsidRPr="00D92506" w:rsidRDefault="00D92506" w:rsidP="00D92506">
            <w:pPr>
              <w:tabs>
                <w:tab w:val="left" w:pos="125"/>
                <w:tab w:val="left" w:pos="360"/>
              </w:tabs>
              <w:spacing w:after="0" w:line="240" w:lineRule="auto"/>
              <w:jc w:val="both"/>
              <w:rPr>
                <w:rFonts w:hAnsiTheme="minorHAnsi" w:cstheme="minorHAnsi"/>
                <w:sz w:val="24"/>
                <w:szCs w:val="24"/>
                <w:lang w:eastAsia="en-US"/>
              </w:rPr>
            </w:pPr>
            <w:r w:rsidRPr="00D92506">
              <w:rPr>
                <w:rFonts w:hAnsiTheme="minorHAnsi" w:cstheme="minorHAnsi"/>
                <w:b/>
                <w:sz w:val="24"/>
                <w:szCs w:val="24"/>
                <w:lang w:eastAsia="en-US"/>
              </w:rPr>
              <w:t>Anexa 7</w:t>
            </w:r>
            <w:r w:rsidRPr="00D92506">
              <w:rPr>
                <w:rFonts w:hAnsiTheme="minorHAnsi" w:cstheme="minorHAnsi"/>
                <w:sz w:val="24"/>
                <w:szCs w:val="24"/>
                <w:lang w:eastAsia="en-US"/>
              </w:rPr>
              <w:t xml:space="preserve"> Lista  codurilor CAEN eligibile pentru finantare in cadrul sM6.2</w:t>
            </w:r>
          </w:p>
          <w:p w:rsidR="00D92506" w:rsidRPr="00D92506" w:rsidRDefault="00237354" w:rsidP="00D92506">
            <w:pPr>
              <w:tabs>
                <w:tab w:val="left" w:pos="360"/>
              </w:tabs>
              <w:spacing w:after="0" w:line="240" w:lineRule="auto"/>
              <w:jc w:val="both"/>
              <w:rPr>
                <w:rFonts w:hAnsiTheme="minorHAnsi" w:cstheme="minorHAnsi"/>
                <w:sz w:val="24"/>
                <w:szCs w:val="24"/>
                <w:lang w:eastAsia="en-US"/>
              </w:rPr>
            </w:pPr>
            <w:r>
              <w:rPr>
                <w:rFonts w:hAnsiTheme="minorHAnsi" w:cstheme="minorHAnsi"/>
                <w:b/>
                <w:sz w:val="24"/>
                <w:szCs w:val="24"/>
                <w:lang w:eastAsia="en-US"/>
              </w:rPr>
              <w:t>Doc.10</w:t>
            </w:r>
            <w:r w:rsidR="00D92506" w:rsidRPr="00D92506">
              <w:rPr>
                <w:rFonts w:hAnsiTheme="minorHAnsi" w:cstheme="minorHAnsi"/>
                <w:sz w:val="24"/>
                <w:szCs w:val="24"/>
                <w:lang w:eastAsia="en-US"/>
              </w:rPr>
              <w:t xml:space="preserve"> Declaratie privind incadrarea întreprinderii în categoria intreprinderilor mici și mijlocii </w:t>
            </w:r>
            <w:r w:rsidR="00D92506" w:rsidRPr="00D92506">
              <w:rPr>
                <w:rFonts w:hAnsiTheme="minorHAnsi" w:cstheme="minorHAnsi"/>
                <w:sz w:val="24"/>
                <w:szCs w:val="24"/>
                <w:lang w:eastAsia="en-US" w:bidi="en-US"/>
              </w:rPr>
              <w:t>(Anexa 6.1 din Ghidul solicitantului)</w:t>
            </w:r>
          </w:p>
          <w:p w:rsidR="00D92506" w:rsidRPr="00D92506" w:rsidRDefault="00237354" w:rsidP="00D92506">
            <w:pPr>
              <w:tabs>
                <w:tab w:val="left" w:pos="360"/>
              </w:tabs>
              <w:spacing w:after="0" w:line="240" w:lineRule="auto"/>
              <w:jc w:val="both"/>
              <w:rPr>
                <w:rFonts w:hAnsiTheme="minorHAnsi" w:cstheme="minorHAnsi"/>
                <w:sz w:val="24"/>
                <w:szCs w:val="24"/>
                <w:lang w:eastAsia="en-US"/>
              </w:rPr>
            </w:pPr>
            <w:r>
              <w:rPr>
                <w:rFonts w:hAnsiTheme="minorHAnsi" w:cstheme="minorHAnsi"/>
                <w:sz w:val="24"/>
                <w:szCs w:val="24"/>
                <w:lang w:eastAsia="en-US"/>
              </w:rPr>
              <w:t>Doc. 12</w:t>
            </w:r>
            <w:r w:rsidR="00D92506" w:rsidRPr="00D92506">
              <w:rPr>
                <w:rFonts w:hAnsiTheme="minorHAnsi" w:cstheme="minorHAnsi"/>
                <w:sz w:val="24"/>
                <w:szCs w:val="24"/>
                <w:lang w:eastAsia="en-US"/>
              </w:rPr>
              <w:t xml:space="preserve"> Declaraţie pe propria răspundere a solicitantului privind neîncadrarea în</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categoria "firme in dificultate".</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p>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b/>
                <w:sz w:val="24"/>
                <w:szCs w:val="24"/>
                <w:lang w:eastAsia="en-US"/>
              </w:rPr>
              <w:t>Doc. 19</w:t>
            </w:r>
            <w:r w:rsidRPr="00D92506">
              <w:rPr>
                <w:rFonts w:hAnsiTheme="minorHAnsi" w:cstheme="minorHAnsi"/>
                <w:sz w:val="24"/>
                <w:szCs w:val="24"/>
                <w:lang w:eastAsia="en-US"/>
              </w:rPr>
              <w:t xml:space="preserve"> Alte documente (procură notarială), </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p>
          <w:p w:rsidR="00D92506" w:rsidRPr="00D92506" w:rsidRDefault="00D92506" w:rsidP="00D92506">
            <w:pPr>
              <w:tabs>
                <w:tab w:val="left" w:pos="-180"/>
                <w:tab w:val="left" w:pos="90"/>
                <w:tab w:val="left" w:pos="125"/>
              </w:tabs>
              <w:spacing w:after="0" w:line="240" w:lineRule="auto"/>
              <w:jc w:val="both"/>
              <w:rPr>
                <w:rFonts w:hAnsiTheme="minorHAnsi" w:cstheme="minorHAnsi"/>
                <w:sz w:val="24"/>
                <w:szCs w:val="24"/>
                <w:lang w:eastAsia="en-US"/>
              </w:rPr>
            </w:pPr>
          </w:p>
          <w:p w:rsidR="00D92506" w:rsidRPr="00D92506" w:rsidRDefault="00D92506" w:rsidP="00D92506">
            <w:pPr>
              <w:tabs>
                <w:tab w:val="left" w:pos="125"/>
                <w:tab w:val="left" w:pos="360"/>
              </w:tabs>
              <w:spacing w:after="0" w:line="240" w:lineRule="auto"/>
              <w:jc w:val="both"/>
              <w:rPr>
                <w:rFonts w:hAnsiTheme="minorHAnsi" w:cstheme="minorHAnsi"/>
                <w:sz w:val="24"/>
                <w:szCs w:val="24"/>
                <w:lang w:eastAsia="en-US"/>
              </w:rPr>
            </w:pPr>
          </w:p>
          <w:p w:rsidR="00D92506" w:rsidRPr="00D92506" w:rsidRDefault="00D92506" w:rsidP="00D92506">
            <w:pPr>
              <w:tabs>
                <w:tab w:val="left" w:pos="3120"/>
                <w:tab w:val="center" w:pos="4320"/>
                <w:tab w:val="right" w:pos="8640"/>
              </w:tabs>
              <w:spacing w:after="0" w:line="240" w:lineRule="auto"/>
              <w:rPr>
                <w:rFonts w:hAnsiTheme="minorHAnsi" w:cstheme="minorHAnsi"/>
                <w:b/>
                <w:sz w:val="24"/>
                <w:szCs w:val="24"/>
                <w:lang w:eastAsia="en-US"/>
              </w:rPr>
            </w:pPr>
          </w:p>
        </w:tc>
        <w:tc>
          <w:tcPr>
            <w:tcW w:w="6035" w:type="dxa"/>
          </w:tcPr>
          <w:p w:rsidR="00D92506" w:rsidRPr="00D92506" w:rsidRDefault="00D92506" w:rsidP="00D92506">
            <w:pPr>
              <w:tabs>
                <w:tab w:val="left" w:pos="3120"/>
                <w:tab w:val="center" w:pos="432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lastRenderedPageBreak/>
              <w:t>Se va verifica concordanţa informaţiilor menţionate în paragraful B1 cu cele menţionate în document: numele întreprinderii, adresa, cod unic de înregistrare/nr. de înmatriculare, valabilitatea documentului.</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Se verifica daca punctul /punctele de lucru unde se realizeaza investitia pentru care se solicită finanțarea este </w:t>
            </w:r>
            <w:r w:rsidRPr="00D92506">
              <w:rPr>
                <w:rFonts w:hAnsiTheme="minorHAnsi" w:cstheme="minorHAnsi"/>
                <w:sz w:val="24"/>
                <w:szCs w:val="24"/>
                <w:lang w:eastAsia="en-US"/>
              </w:rPr>
              <w:lastRenderedPageBreak/>
              <w:t>amplasat in spatiul rural</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Declaratia F</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În situația în care punctul de lucru aferent investiției vizate de proiect nu este constituit la momentul depunerii Cererii de Finanțare, se </w:t>
            </w:r>
            <w:r w:rsidRPr="008D7B95">
              <w:rPr>
                <w:rFonts w:hAnsiTheme="minorHAnsi" w:cstheme="minorHAnsi"/>
                <w:sz w:val="24"/>
                <w:szCs w:val="24"/>
                <w:lang w:eastAsia="en-US"/>
              </w:rPr>
              <w:t>verifica pct 11 din</w:t>
            </w:r>
            <w:r w:rsidRPr="00D92506">
              <w:rPr>
                <w:rFonts w:hAnsiTheme="minorHAnsi" w:cstheme="minorHAnsi"/>
                <w:sz w:val="24"/>
                <w:szCs w:val="24"/>
                <w:lang w:eastAsia="en-US"/>
              </w:rPr>
              <w:t xml:space="preserve"> Declaratia pe propria raspundere- F din Cererea de Finantare.</w:t>
            </w:r>
          </w:p>
          <w:p w:rsidR="00D92506" w:rsidRPr="00D92506" w:rsidRDefault="00D92506" w:rsidP="00D92506">
            <w:pPr>
              <w:spacing w:after="0" w:line="240" w:lineRule="auto"/>
              <w:jc w:val="both"/>
              <w:rPr>
                <w:rFonts w:hAnsiTheme="minorHAnsi" w:cstheme="minorHAnsi"/>
                <w:bCs/>
                <w:sz w:val="24"/>
                <w:szCs w:val="24"/>
                <w:lang w:eastAsia="en-US"/>
              </w:rPr>
            </w:pPr>
            <w:r w:rsidRPr="00D92506">
              <w:rPr>
                <w:rFonts w:hAnsiTheme="minorHAnsi" w:cstheme="minorHAnsi"/>
                <w:sz w:val="24"/>
                <w:szCs w:val="24"/>
                <w:lang w:eastAsia="en-US"/>
              </w:rPr>
              <w:t xml:space="preserve">1. </w:t>
            </w:r>
            <w:r w:rsidRPr="00D92506">
              <w:rPr>
                <w:rFonts w:hAnsiTheme="minorHAnsi" w:cstheme="minorHAnsi"/>
                <w:bCs/>
                <w:sz w:val="24"/>
                <w:szCs w:val="24"/>
                <w:lang w:eastAsia="en-US"/>
              </w:rPr>
              <w:t>Solicitantul este inregistrat ca PFA/II/IF conform OUG nr. 44/16 aprilie 2008 sau persoana juridica conform Legii nr. 31/1990; Legii 15/1990;</w:t>
            </w:r>
            <w:r w:rsidRPr="00D92506">
              <w:rPr>
                <w:rFonts w:hAnsiTheme="minorHAnsi" w:cstheme="minorHAnsi"/>
                <w:noProof/>
                <w:sz w:val="24"/>
                <w:szCs w:val="24"/>
                <w:lang w:eastAsia="en-US"/>
              </w:rPr>
              <w:t>Legii nr. 36/1991</w:t>
            </w:r>
            <w:r w:rsidRPr="00D92506">
              <w:rPr>
                <w:rFonts w:hAnsiTheme="minorHAnsi" w:cstheme="minorHAnsi"/>
                <w:bCs/>
                <w:sz w:val="24"/>
                <w:szCs w:val="24"/>
                <w:lang w:eastAsia="en-US"/>
              </w:rPr>
              <w:t>; Legii nr.1/2005; Legii nr. 566/2004.</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Pentru Societatea cooperativă agricolă  se va verifica daca din conținutul Actului constitutiv / Hotararii judecatoresti rezultă că scopul și obiectivele societății cooperative sunt în conformitate cu activitățile propuse prin proiect</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2. Capitalul social sa fie 100% privat;</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3. Certificatul constatator emis de Oficiul Registrului Comerţului precizează la Domenii de activitate codul CAEN conform activităţii pentru care solicită finanţare.</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4.Solicitantul nu se află în procedură de lichidare, fuziune, divizare, reorganizare judiciară sau faliment, conform Legii 31/1990, republicată și Legii 85/2006, republicată.</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5.Solicitantul nu este inscris in Buletinul Procedurilor de Insolventa.</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6.Incadrarea solicitantului in statutul de microîntreprindere și întreprindere mică, cf. Legii nr. 346/2004. Situatiile financiare:</w:t>
            </w:r>
          </w:p>
          <w:p w:rsidR="00D92506" w:rsidRPr="00D92506" w:rsidRDefault="00D92506" w:rsidP="00D92506">
            <w:pPr>
              <w:numPr>
                <w:ilvl w:val="0"/>
                <w:numId w:val="10"/>
              </w:numPr>
              <w:tabs>
                <w:tab w:val="left" w:pos="381"/>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Rezultatul din exploatare din situatiile financiare (bilanţul  - formularul 10, </w:t>
            </w:r>
            <w:r w:rsidRPr="00D92506">
              <w:rPr>
                <w:rFonts w:hAnsiTheme="minorHAnsi" w:cstheme="minorHAnsi"/>
                <w:sz w:val="24"/>
                <w:szCs w:val="24"/>
                <w:lang w:eastAsia="en-US" w:bidi="en-US"/>
              </w:rPr>
              <w:t xml:space="preserve">contul de profit și pierdere - formularul 20), </w:t>
            </w:r>
            <w:r w:rsidRPr="00D92506">
              <w:rPr>
                <w:rFonts w:hAnsiTheme="minorHAnsi" w:cstheme="minorHAnsi"/>
                <w:sz w:val="24"/>
                <w:szCs w:val="24"/>
                <w:lang w:eastAsia="en-US"/>
              </w:rPr>
              <w:t>precedent anului depunerii proiectului să fie pozitiv (inclusiv 0) sau</w:t>
            </w:r>
            <w:r w:rsidRPr="00D92506">
              <w:rPr>
                <w:rFonts w:hAnsiTheme="minorHAnsi" w:cstheme="minorHAnsi"/>
                <w:noProof/>
                <w:sz w:val="24"/>
                <w:szCs w:val="24"/>
                <w:lang w:eastAsia="en-US"/>
              </w:rPr>
              <w:t xml:space="preserve"> veniturile sa fie cel puţin egale cu cheltuielile în cazul persoanelor fizice autorizate, î</w:t>
            </w:r>
            <w:r w:rsidRPr="00D92506">
              <w:rPr>
                <w:rFonts w:hAnsiTheme="minorHAnsi" w:cstheme="minorHAnsi"/>
                <w:sz w:val="24"/>
                <w:szCs w:val="24"/>
                <w:lang w:eastAsia="en-US"/>
              </w:rPr>
              <w:t>ntreprinderilor individuale şi întreprinderilor familiale</w:t>
            </w:r>
            <w:r w:rsidRPr="00D92506">
              <w:rPr>
                <w:rFonts w:hAnsiTheme="minorHAnsi" w:cstheme="minorHAnsi"/>
                <w:i/>
                <w:sz w:val="24"/>
                <w:szCs w:val="24"/>
                <w:lang w:eastAsia="en-US"/>
              </w:rPr>
              <w:t>,</w:t>
            </w:r>
            <w:r w:rsidRPr="00D92506">
              <w:rPr>
                <w:rFonts w:hAnsiTheme="minorHAnsi" w:cstheme="minorHAnsi"/>
                <w:sz w:val="24"/>
                <w:szCs w:val="24"/>
                <w:lang w:eastAsia="en-US"/>
              </w:rPr>
              <w:t xml:space="preserve"> din Declaraţia privind veniturile realizate (formularul 200 insotit de Anexele la Formular).</w:t>
            </w:r>
          </w:p>
          <w:p w:rsidR="00D92506" w:rsidRPr="00D92506" w:rsidRDefault="00D92506" w:rsidP="00D92506">
            <w:pPr>
              <w:numPr>
                <w:ilvl w:val="12"/>
                <w:numId w:val="0"/>
              </w:num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Nu se va lua in calcul </w:t>
            </w:r>
            <w:r w:rsidRPr="00D92506">
              <w:rPr>
                <w:rFonts w:hAnsiTheme="minorHAnsi" w:cstheme="minorHAnsi"/>
                <w:b/>
                <w:sz w:val="24"/>
                <w:szCs w:val="24"/>
                <w:lang w:eastAsia="en-US"/>
              </w:rPr>
              <w:t>anul infiintarii</w:t>
            </w:r>
            <w:r w:rsidRPr="00D92506">
              <w:rPr>
                <w:rFonts w:hAnsiTheme="minorHAnsi" w:cstheme="minorHAnsi"/>
                <w:sz w:val="24"/>
                <w:szCs w:val="24"/>
                <w:lang w:eastAsia="en-US"/>
              </w:rPr>
              <w:t xml:space="preserve"> in care rezultatul poate fi negativ, situatie in care conditia pentru verificarea rezultatului financiar se va considera indeplinita.</w:t>
            </w:r>
          </w:p>
          <w:p w:rsidR="00D92506" w:rsidRPr="00D92506" w:rsidRDefault="00D92506" w:rsidP="00D92506">
            <w:pPr>
              <w:numPr>
                <w:ilvl w:val="12"/>
                <w:numId w:val="0"/>
              </w:numPr>
              <w:spacing w:after="0" w:line="240" w:lineRule="auto"/>
              <w:jc w:val="both"/>
              <w:rPr>
                <w:rFonts w:hAnsiTheme="minorHAnsi" w:cstheme="minorHAnsi"/>
                <w:sz w:val="24"/>
                <w:szCs w:val="24"/>
                <w:lang w:eastAsia="en-US"/>
              </w:rPr>
            </w:pPr>
          </w:p>
          <w:p w:rsidR="00D92506" w:rsidRPr="00D92506" w:rsidRDefault="00D92506" w:rsidP="00D92506">
            <w:pPr>
              <w:spacing w:after="0" w:line="240" w:lineRule="auto"/>
              <w:jc w:val="both"/>
              <w:rPr>
                <w:rFonts w:hAnsiTheme="minorHAnsi" w:cstheme="minorHAnsi"/>
                <w:b/>
                <w:sz w:val="24"/>
                <w:szCs w:val="24"/>
                <w:lang w:eastAsia="en-US"/>
              </w:rPr>
            </w:pPr>
            <w:r w:rsidRPr="00D92506">
              <w:rPr>
                <w:rFonts w:hAnsiTheme="minorHAnsi" w:cstheme="minorHAnsi"/>
                <w:sz w:val="24"/>
                <w:szCs w:val="24"/>
                <w:lang w:eastAsia="en-US"/>
              </w:rPr>
              <w:t xml:space="preserve">In cazul in care solicitantii au depus formularul 221, fiind o activitate impozitata, se considera ca aceasta este generatoare de venit. </w:t>
            </w:r>
            <w:r w:rsidRPr="00D92506">
              <w:rPr>
                <w:rFonts w:hAnsiTheme="minorHAnsi" w:cstheme="minorHAnsi"/>
                <w:b/>
                <w:sz w:val="24"/>
                <w:szCs w:val="24"/>
                <w:lang w:eastAsia="en-US"/>
              </w:rPr>
              <w:t>Nu este cazul sa se verifice pierderile.</w:t>
            </w:r>
          </w:p>
          <w:p w:rsidR="00D92506" w:rsidRPr="00D92506" w:rsidRDefault="00D92506" w:rsidP="00D92506">
            <w:pPr>
              <w:spacing w:after="0" w:line="240" w:lineRule="auto"/>
              <w:jc w:val="both"/>
              <w:rPr>
                <w:rFonts w:hAnsiTheme="minorHAnsi" w:cstheme="minorHAnsi"/>
                <w:b/>
                <w:sz w:val="24"/>
                <w:szCs w:val="24"/>
                <w:lang w:eastAsia="en-US"/>
              </w:rPr>
            </w:pP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b/>
                <w:sz w:val="24"/>
                <w:szCs w:val="24"/>
                <w:lang w:eastAsia="en-US"/>
              </w:rPr>
              <w:t xml:space="preserve">Declaraţia de inactivitate </w:t>
            </w:r>
            <w:r w:rsidRPr="00D92506">
              <w:rPr>
                <w:rFonts w:hAnsiTheme="minorHAnsi" w:cstheme="minorHAnsi"/>
                <w:sz w:val="24"/>
                <w:szCs w:val="24"/>
                <w:lang w:eastAsia="en-US"/>
              </w:rPr>
              <w:t>înregistrată la Administraţia Financiară, încazul solicitanţilor care nu au desfăşurat activitate anterior depunerii proiectului.</w:t>
            </w:r>
          </w:p>
          <w:p w:rsidR="00D92506" w:rsidRPr="00D92506" w:rsidRDefault="00D92506" w:rsidP="00D92506">
            <w:pPr>
              <w:spacing w:after="0" w:line="240" w:lineRule="auto"/>
              <w:jc w:val="both"/>
              <w:rPr>
                <w:rFonts w:hAnsiTheme="minorHAnsi" w:cstheme="minorHAnsi"/>
                <w:sz w:val="24"/>
                <w:szCs w:val="24"/>
                <w:lang w:eastAsia="en-US"/>
              </w:rPr>
            </w:pP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Declaratie incadrare IMM </w:t>
            </w:r>
          </w:p>
          <w:p w:rsidR="00D92506" w:rsidRPr="00D92506" w:rsidRDefault="00C95E3E" w:rsidP="00D92506">
            <w:pPr>
              <w:spacing w:after="0" w:line="240" w:lineRule="auto"/>
              <w:jc w:val="both"/>
              <w:rPr>
                <w:rFonts w:hAnsiTheme="minorHAnsi" w:cstheme="minorHAnsi"/>
                <w:sz w:val="24"/>
                <w:szCs w:val="24"/>
                <w:lang w:eastAsia="en-US"/>
              </w:rPr>
            </w:pPr>
            <w:r>
              <w:rPr>
                <w:rFonts w:hAnsiTheme="minorHAnsi" w:cstheme="minorHAnsi"/>
                <w:sz w:val="24"/>
                <w:szCs w:val="24"/>
                <w:lang w:eastAsia="en-US"/>
              </w:rPr>
              <w:t>Expertul verifica doc. 10</w:t>
            </w:r>
            <w:r w:rsidR="00D92506" w:rsidRPr="00D92506">
              <w:rPr>
                <w:rFonts w:hAnsiTheme="minorHAnsi" w:cstheme="minorHAnsi"/>
                <w:i/>
                <w:sz w:val="24"/>
                <w:szCs w:val="24"/>
                <w:lang w:eastAsia="en-US"/>
              </w:rPr>
              <w:t>Declaratie incadrare in  categoria microintreprindere-intreprindere mica</w:t>
            </w:r>
            <w:r w:rsidR="00D92506" w:rsidRPr="00D92506">
              <w:rPr>
                <w:rFonts w:hAnsiTheme="minorHAnsi" w:cstheme="minorHAnsi"/>
                <w:sz w:val="24"/>
                <w:szCs w:val="24"/>
                <w:lang w:eastAsia="en-US"/>
              </w:rPr>
              <w:t xml:space="preserve"> cf. Legii nr. 346/2004, daca:</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a)  Declarația este semnata de persoana autorizata sa reprezinte intreprinderea conform actului constitutiv / de persoana din cadrul întreprinderii împuternicită prin procură notarială de către persoana autorizată legal conform actului constitutiv.</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rsidR="00D92506" w:rsidRPr="00D92506" w:rsidRDefault="00D92506" w:rsidP="00D92506">
            <w:pPr>
              <w:spacing w:after="0" w:line="240" w:lineRule="auto"/>
              <w:jc w:val="both"/>
              <w:rPr>
                <w:rFonts w:hAnsiTheme="minorHAnsi" w:cstheme="minorHAnsi"/>
                <w:b/>
                <w:sz w:val="24"/>
                <w:szCs w:val="24"/>
                <w:lang w:eastAsia="en-US"/>
              </w:rPr>
            </w:pPr>
          </w:p>
          <w:p w:rsidR="00D92506" w:rsidRPr="00D92506" w:rsidRDefault="00D92506" w:rsidP="00D92506">
            <w:pPr>
              <w:spacing w:after="0" w:line="240" w:lineRule="auto"/>
              <w:jc w:val="both"/>
              <w:rPr>
                <w:rFonts w:hAnsiTheme="minorHAnsi" w:cstheme="minorHAnsi"/>
                <w:i/>
                <w:sz w:val="24"/>
                <w:szCs w:val="24"/>
                <w:lang w:eastAsia="en-US"/>
              </w:rPr>
            </w:pPr>
            <w:r w:rsidRPr="00D92506">
              <w:rPr>
                <w:rFonts w:hAnsiTheme="minorHAnsi" w:cstheme="minorHAnsi"/>
                <w:b/>
                <w:sz w:val="24"/>
                <w:szCs w:val="24"/>
                <w:lang w:eastAsia="en-US"/>
              </w:rPr>
              <w:t>Notă</w:t>
            </w:r>
            <w:r w:rsidRPr="00D92506">
              <w:rPr>
                <w:rFonts w:hAnsiTheme="minorHAnsi" w:cstheme="minorHAnsi"/>
                <w:i/>
                <w:sz w:val="24"/>
                <w:szCs w:val="24"/>
                <w:lang w:eastAsia="en-US"/>
              </w:rPr>
              <w:t>: În situația în care aceste documente nu au fost depuse conform Cererii de Finanțare la Secțiunea ”Alte documente”, expertul le va solicita prin formularul E3.4</w:t>
            </w:r>
          </w:p>
          <w:p w:rsidR="00D92506" w:rsidRPr="00D92506" w:rsidRDefault="00D92506" w:rsidP="00D92506">
            <w:pPr>
              <w:spacing w:after="0" w:line="240" w:lineRule="auto"/>
              <w:jc w:val="both"/>
              <w:rPr>
                <w:rFonts w:hAnsiTheme="minorHAnsi" w:cstheme="minorHAnsi"/>
                <w:bCs/>
                <w:sz w:val="24"/>
                <w:szCs w:val="24"/>
                <w:lang w:eastAsia="en-US"/>
              </w:rPr>
            </w:pPr>
          </w:p>
          <w:p w:rsidR="00D92506" w:rsidRPr="00D92506" w:rsidRDefault="00D92506" w:rsidP="00D92506">
            <w:pPr>
              <w:spacing w:after="0" w:line="240" w:lineRule="auto"/>
              <w:jc w:val="both"/>
              <w:rPr>
                <w:rFonts w:eastAsia="SimSun" w:hAnsiTheme="minorHAnsi" w:cstheme="minorHAnsi"/>
                <w:sz w:val="24"/>
                <w:szCs w:val="24"/>
              </w:rPr>
            </w:pPr>
            <w:r w:rsidRPr="00D92506">
              <w:rPr>
                <w:rFonts w:hAnsiTheme="minorHAnsi" w:cstheme="minorHAnsi"/>
                <w:bCs/>
                <w:sz w:val="24"/>
                <w:szCs w:val="24"/>
                <w:lang w:eastAsia="en-US"/>
              </w:rPr>
              <w:t xml:space="preserve">b) </w:t>
            </w:r>
            <w:r w:rsidRPr="00D92506">
              <w:rPr>
                <w:rFonts w:hAnsiTheme="minorHAnsi" w:cstheme="minorHAnsi"/>
                <w:b/>
                <w:bCs/>
                <w:sz w:val="24"/>
                <w:szCs w:val="24"/>
                <w:lang w:eastAsia="en-US"/>
              </w:rPr>
              <w:t>solicitantul se incadreaza in categoria microintreprinderilor/intreprinderilor mici</w:t>
            </w:r>
            <w:r w:rsidRPr="00D92506">
              <w:rPr>
                <w:rFonts w:hAnsiTheme="minorHAnsi" w:cstheme="minorHAnsi"/>
                <w:bCs/>
                <w:sz w:val="24"/>
                <w:szCs w:val="24"/>
                <w:lang w:eastAsia="en-US"/>
              </w:rPr>
              <w:t xml:space="preserve"> (până la 9 salariati, o cifra de afaceri anuală netă sau active totale de până la 2 milioane euro pentru microintreprindere si </w:t>
            </w:r>
            <w:r w:rsidRPr="00D92506">
              <w:rPr>
                <w:rFonts w:eastAsia="SimSun" w:hAnsiTheme="minorHAnsi" w:cstheme="minorHAnsi"/>
                <w:bCs/>
                <w:sz w:val="24"/>
                <w:szCs w:val="24"/>
              </w:rPr>
              <w:t>între 10 şi 49 de salariaţi,</w:t>
            </w:r>
            <w:r w:rsidRPr="00D92506">
              <w:rPr>
                <w:rFonts w:eastAsia="SimSun" w:hAnsiTheme="minorHAnsi" w:cstheme="minorHAnsi"/>
                <w:sz w:val="24"/>
                <w:szCs w:val="24"/>
              </w:rPr>
              <w:t xml:space="preserve">cifră de afaceri anuală netă sau active totale de până la 10 milioane euro, echivalent în lei, pentru intreprindere mică). </w:t>
            </w:r>
          </w:p>
          <w:p w:rsidR="00D92506" w:rsidRPr="00D92506" w:rsidRDefault="00D92506" w:rsidP="00D92506">
            <w:pPr>
              <w:spacing w:after="0" w:line="240" w:lineRule="auto"/>
              <w:jc w:val="both"/>
              <w:rPr>
                <w:rFonts w:hAnsiTheme="minorHAnsi" w:cstheme="minorHAnsi"/>
                <w:bCs/>
                <w:sz w:val="24"/>
                <w:szCs w:val="24"/>
                <w:lang w:eastAsia="en-US"/>
              </w:rPr>
            </w:pPr>
            <w:r w:rsidRPr="00D92506">
              <w:rPr>
                <w:rFonts w:hAnsiTheme="minorHAnsi" w:cstheme="minorHAnsi"/>
                <w:bCs/>
                <w:sz w:val="24"/>
                <w:szCs w:val="24"/>
                <w:lang w:eastAsia="en-US"/>
              </w:rPr>
              <w:t>Pentru verificarea cifrei de afaceri din contul de profit și pierdere conversia se face la cursul BNR din data de 31 decembrie, anul pentru care a fost întocmit bilanțul.</w:t>
            </w:r>
          </w:p>
          <w:p w:rsidR="00D92506" w:rsidRPr="00D92506" w:rsidRDefault="00D92506" w:rsidP="00D92506">
            <w:pPr>
              <w:spacing w:after="0" w:line="240" w:lineRule="auto"/>
              <w:jc w:val="both"/>
              <w:rPr>
                <w:rFonts w:hAnsiTheme="minorHAnsi" w:cstheme="minorHAnsi"/>
                <w:b/>
                <w:bCs/>
                <w:sz w:val="24"/>
                <w:szCs w:val="24"/>
                <w:lang w:eastAsia="en-US"/>
              </w:rPr>
            </w:pPr>
          </w:p>
          <w:p w:rsidR="00D92506" w:rsidRPr="00D92506" w:rsidRDefault="00D92506" w:rsidP="00D92506">
            <w:pPr>
              <w:spacing w:after="0" w:line="240" w:lineRule="auto"/>
              <w:jc w:val="both"/>
              <w:rPr>
                <w:rFonts w:hAnsiTheme="minorHAnsi" w:cstheme="minorHAnsi"/>
                <w:b/>
                <w:bCs/>
                <w:sz w:val="24"/>
                <w:szCs w:val="24"/>
                <w:lang w:eastAsia="en-US"/>
              </w:rPr>
            </w:pPr>
            <w:r w:rsidRPr="00D92506">
              <w:rPr>
                <w:rFonts w:hAnsiTheme="minorHAnsi" w:cstheme="minorHAnsi"/>
                <w:b/>
                <w:bCs/>
                <w:sz w:val="24"/>
                <w:szCs w:val="24"/>
                <w:lang w:eastAsia="en-US"/>
              </w:rPr>
              <w:t>Pentru întreprinderile autonome:</w:t>
            </w:r>
          </w:p>
          <w:p w:rsidR="00D92506" w:rsidRPr="00D92506" w:rsidRDefault="00D92506" w:rsidP="00D92506">
            <w:pPr>
              <w:spacing w:after="0" w:line="240" w:lineRule="auto"/>
              <w:jc w:val="both"/>
              <w:rPr>
                <w:rFonts w:eastAsia="SimSun" w:hAnsiTheme="minorHAnsi" w:cstheme="minorHAnsi"/>
                <w:sz w:val="24"/>
                <w:szCs w:val="24"/>
              </w:rPr>
            </w:pPr>
            <w:r w:rsidRPr="00D92506">
              <w:rPr>
                <w:rFonts w:hAnsiTheme="minorHAnsi" w:cstheme="minorHAnsi"/>
                <w:bCs/>
                <w:sz w:val="24"/>
                <w:szCs w:val="24"/>
                <w:lang w:eastAsia="en-US"/>
              </w:rPr>
              <w:t xml:space="preserve">- se verifică dacă </w:t>
            </w:r>
            <w:r w:rsidRPr="00D92506">
              <w:rPr>
                <w:rFonts w:eastAsia="SimSun" w:hAnsiTheme="minorHAnsi" w:cstheme="minorHAnsi"/>
                <w:sz w:val="24"/>
                <w:szCs w:val="24"/>
              </w:rPr>
              <w:t>datele din Doc. 1</w:t>
            </w:r>
            <w:r w:rsidR="00FE7ADF">
              <w:rPr>
                <w:rFonts w:eastAsia="SimSun" w:hAnsiTheme="minorHAnsi" w:cstheme="minorHAnsi"/>
                <w:sz w:val="24"/>
                <w:szCs w:val="24"/>
              </w:rPr>
              <w:t>0</w:t>
            </w:r>
            <w:r w:rsidRPr="00D92506">
              <w:rPr>
                <w:rFonts w:eastAsia="SimSun" w:hAnsiTheme="minorHAnsi" w:cstheme="minorHAnsi"/>
                <w:sz w:val="24"/>
                <w:szCs w:val="24"/>
              </w:rPr>
              <w:t xml:space="preserve"> corespund cu datele din Doc. 2.1 </w:t>
            </w:r>
            <w:r w:rsidRPr="00D92506">
              <w:rPr>
                <w:rFonts w:eastAsia="SimSun" w:hAnsiTheme="minorHAnsi" w:cstheme="minorHAnsi"/>
                <w:i/>
                <w:sz w:val="24"/>
                <w:szCs w:val="24"/>
              </w:rPr>
              <w:t>Situaţiile financiare / bilanţ – formularul 10 si formularul 30</w:t>
            </w:r>
            <w:r w:rsidRPr="00D92506">
              <w:rPr>
                <w:rFonts w:eastAsia="SimSun" w:hAnsiTheme="minorHAnsi" w:cstheme="minorHAnsi"/>
                <w:sz w:val="24"/>
                <w:szCs w:val="24"/>
              </w:rPr>
              <w:t xml:space="preserve"> informatii referitoare la numarul mediu de salariati, cifra de afaceri și active totale.</w:t>
            </w:r>
          </w:p>
          <w:p w:rsidR="00D92506" w:rsidRPr="00D92506" w:rsidRDefault="00D92506" w:rsidP="00D92506">
            <w:pPr>
              <w:autoSpaceDE w:val="0"/>
              <w:autoSpaceDN w:val="0"/>
              <w:adjustRightInd w:val="0"/>
              <w:spacing w:after="0" w:line="240" w:lineRule="auto"/>
              <w:jc w:val="both"/>
              <w:rPr>
                <w:rFonts w:eastAsia="SimSun" w:hAnsiTheme="minorHAnsi" w:cstheme="minorHAnsi"/>
                <w:sz w:val="24"/>
                <w:szCs w:val="24"/>
              </w:rPr>
            </w:pPr>
            <w:r w:rsidRPr="00D92506">
              <w:rPr>
                <w:rFonts w:eastAsia="SimSun" w:hAnsiTheme="minorHAnsi" w:cstheme="minorHAnsi"/>
                <w:sz w:val="24"/>
                <w:szCs w:val="24"/>
              </w:rPr>
              <w:t xml:space="preserve">Pentru verificarea </w:t>
            </w:r>
            <w:r w:rsidRPr="00D92506">
              <w:rPr>
                <w:rFonts w:eastAsia="SimSun" w:hAnsiTheme="minorHAnsi" w:cstheme="minorHAnsi"/>
                <w:b/>
                <w:sz w:val="24"/>
                <w:szCs w:val="24"/>
              </w:rPr>
              <w:t>cifrei de afacer</w:t>
            </w:r>
            <w:r w:rsidRPr="00D92506">
              <w:rPr>
                <w:rFonts w:eastAsia="SimSun" w:hAnsiTheme="minorHAnsi" w:cstheme="minorHAnsi"/>
                <w:sz w:val="24"/>
                <w:szCs w:val="24"/>
              </w:rPr>
              <w:t xml:space="preserve">i </w:t>
            </w:r>
            <w:r w:rsidRPr="00D92506">
              <w:rPr>
                <w:rFonts w:eastAsia="SimSun" w:hAnsiTheme="minorHAnsi" w:cstheme="minorHAnsi"/>
                <w:b/>
                <w:sz w:val="24"/>
                <w:szCs w:val="24"/>
              </w:rPr>
              <w:t>și a activelor totale</w:t>
            </w:r>
            <w:r w:rsidRPr="00D92506">
              <w:rPr>
                <w:rFonts w:eastAsia="SimSun" w:hAnsiTheme="minorHAnsi" w:cstheme="minorHAnsi"/>
                <w:sz w:val="24"/>
                <w:szCs w:val="24"/>
              </w:rPr>
              <w:t xml:space="preserve"> din </w:t>
            </w:r>
            <w:r w:rsidRPr="00D92506">
              <w:rPr>
                <w:rFonts w:eastAsia="SimSun" w:hAnsiTheme="minorHAnsi" w:cstheme="minorHAnsi"/>
                <w:sz w:val="24"/>
                <w:szCs w:val="24"/>
              </w:rPr>
              <w:lastRenderedPageBreak/>
              <w:t xml:space="preserve">contul de profit si pierdere, conversia se face la cursul BNR din 31 decembrie, anul pentru care s-a intocmit bilantul. </w:t>
            </w:r>
          </w:p>
          <w:p w:rsidR="00D92506" w:rsidRPr="00D92506" w:rsidRDefault="00D92506" w:rsidP="00D92506">
            <w:pPr>
              <w:autoSpaceDE w:val="0"/>
              <w:autoSpaceDN w:val="0"/>
              <w:adjustRightInd w:val="0"/>
              <w:spacing w:after="0" w:line="240" w:lineRule="auto"/>
              <w:jc w:val="both"/>
              <w:rPr>
                <w:rFonts w:eastAsia="SimSun" w:hAnsiTheme="minorHAnsi" w:cstheme="minorHAnsi"/>
                <w:b/>
                <w:sz w:val="24"/>
                <w:szCs w:val="24"/>
              </w:rPr>
            </w:pPr>
          </w:p>
          <w:p w:rsidR="00D92506" w:rsidRPr="00D92506" w:rsidRDefault="00D92506" w:rsidP="00D92506">
            <w:pPr>
              <w:autoSpaceDE w:val="0"/>
              <w:autoSpaceDN w:val="0"/>
              <w:adjustRightInd w:val="0"/>
              <w:spacing w:after="0" w:line="240" w:lineRule="auto"/>
              <w:jc w:val="both"/>
              <w:rPr>
                <w:rFonts w:eastAsia="SimSun" w:hAnsiTheme="minorHAnsi" w:cstheme="minorHAnsi"/>
                <w:sz w:val="24"/>
                <w:szCs w:val="24"/>
              </w:rPr>
            </w:pPr>
            <w:r w:rsidRPr="00D92506">
              <w:rPr>
                <w:rFonts w:eastAsia="SimSun" w:hAnsiTheme="minorHAnsi" w:cstheme="minorHAnsi"/>
                <w:sz w:val="24"/>
                <w:szCs w:val="24"/>
              </w:rPr>
              <w:t>Pentru întreprinderile autonome</w:t>
            </w:r>
            <w:r w:rsidRPr="00D92506">
              <w:rPr>
                <w:rFonts w:eastAsia="SimSun" w:hAnsiTheme="minorHAnsi" w:cstheme="minorHAnsi"/>
                <w:b/>
                <w:sz w:val="24"/>
                <w:szCs w:val="24"/>
              </w:rPr>
              <w:t xml:space="preserve"> nou înființate</w:t>
            </w:r>
            <w:r w:rsidRPr="00D92506">
              <w:rPr>
                <w:rFonts w:eastAsia="SimSun" w:hAnsiTheme="minorHAnsi" w:cstheme="minorHAnsi"/>
                <w:sz w:val="24"/>
                <w:szCs w:val="24"/>
              </w:rPr>
              <w:t xml:space="preserve"> verificarea se face doar pe baza informațiilor pre</w:t>
            </w:r>
            <w:r w:rsidR="00C95E3E">
              <w:rPr>
                <w:rFonts w:eastAsia="SimSun" w:hAnsiTheme="minorHAnsi" w:cstheme="minorHAnsi"/>
                <w:sz w:val="24"/>
                <w:szCs w:val="24"/>
              </w:rPr>
              <w:t>zentate de solicitant în Doc. 10</w:t>
            </w:r>
            <w:r w:rsidRPr="00D92506">
              <w:rPr>
                <w:rFonts w:eastAsia="SimSun" w:hAnsiTheme="minorHAnsi" w:cstheme="minorHAnsi"/>
                <w:sz w:val="24"/>
                <w:szCs w:val="24"/>
              </w:rPr>
              <w:t>.</w:t>
            </w:r>
          </w:p>
          <w:p w:rsidR="00D92506" w:rsidRPr="00D92506" w:rsidRDefault="00D92506" w:rsidP="00D92506">
            <w:pPr>
              <w:autoSpaceDE w:val="0"/>
              <w:autoSpaceDN w:val="0"/>
              <w:adjustRightInd w:val="0"/>
              <w:spacing w:after="0" w:line="240" w:lineRule="auto"/>
              <w:jc w:val="both"/>
              <w:rPr>
                <w:rFonts w:eastAsia="SimSun" w:hAnsiTheme="minorHAnsi" w:cstheme="minorHAnsi"/>
                <w:b/>
                <w:sz w:val="24"/>
                <w:szCs w:val="24"/>
              </w:rPr>
            </w:pPr>
          </w:p>
          <w:p w:rsidR="00D92506" w:rsidRPr="00D92506" w:rsidRDefault="00D92506" w:rsidP="00D92506">
            <w:pPr>
              <w:autoSpaceDE w:val="0"/>
              <w:autoSpaceDN w:val="0"/>
              <w:adjustRightInd w:val="0"/>
              <w:spacing w:after="0" w:line="240" w:lineRule="auto"/>
              <w:jc w:val="both"/>
              <w:rPr>
                <w:rFonts w:eastAsia="SimSun" w:hAnsiTheme="minorHAnsi" w:cstheme="minorHAnsi"/>
                <w:sz w:val="24"/>
                <w:szCs w:val="24"/>
              </w:rPr>
            </w:pPr>
            <w:r w:rsidRPr="00D92506">
              <w:rPr>
                <w:rFonts w:eastAsia="SimSun" w:hAnsiTheme="minorHAnsi" w:cstheme="minorHAnsi"/>
                <w:b/>
                <w:sz w:val="24"/>
                <w:szCs w:val="24"/>
              </w:rPr>
              <w:t>Pentru</w:t>
            </w:r>
            <w:r w:rsidR="001256DA">
              <w:rPr>
                <w:rFonts w:eastAsia="SimSun" w:hAnsiTheme="minorHAnsi" w:cstheme="minorHAnsi"/>
                <w:b/>
                <w:sz w:val="24"/>
                <w:szCs w:val="24"/>
              </w:rPr>
              <w:t xml:space="preserve"> </w:t>
            </w:r>
            <w:r w:rsidRPr="00D92506">
              <w:rPr>
                <w:rFonts w:eastAsia="SimSun" w:hAnsiTheme="minorHAnsi" w:cstheme="minorHAnsi"/>
                <w:b/>
                <w:sz w:val="24"/>
                <w:szCs w:val="24"/>
              </w:rPr>
              <w:t>intreprinderile partenere și/sau legate:</w:t>
            </w:r>
          </w:p>
          <w:p w:rsidR="00D92506" w:rsidRPr="00D92506" w:rsidRDefault="00D92506" w:rsidP="00D92506">
            <w:pPr>
              <w:autoSpaceDE w:val="0"/>
              <w:autoSpaceDN w:val="0"/>
              <w:adjustRightInd w:val="0"/>
              <w:spacing w:after="0" w:line="240" w:lineRule="auto"/>
              <w:jc w:val="both"/>
              <w:rPr>
                <w:rFonts w:eastAsia="SimSun" w:hAnsiTheme="minorHAnsi" w:cstheme="minorHAnsi"/>
                <w:sz w:val="24"/>
                <w:szCs w:val="24"/>
              </w:rPr>
            </w:pPr>
            <w:r w:rsidRPr="00D92506">
              <w:rPr>
                <w:rFonts w:eastAsia="SimSun" w:hAnsiTheme="minorHAnsi" w:cstheme="minorHAnsi"/>
                <w:sz w:val="24"/>
                <w:szCs w:val="24"/>
              </w:rPr>
              <w:t>- se verifica numarul mediu de salariati și cifra de afaceri/active totale în Doc 1</w:t>
            </w:r>
            <w:r w:rsidR="007D422F">
              <w:rPr>
                <w:rFonts w:eastAsia="SimSun" w:hAnsiTheme="minorHAnsi" w:cstheme="minorHAnsi"/>
                <w:sz w:val="24"/>
                <w:szCs w:val="24"/>
              </w:rPr>
              <w:t>0</w:t>
            </w:r>
            <w:r w:rsidRPr="00D92506">
              <w:rPr>
                <w:rFonts w:eastAsia="SimSun" w:hAnsiTheme="minorHAnsi" w:cstheme="minorHAnsi"/>
                <w:sz w:val="24"/>
                <w:szCs w:val="24"/>
              </w:rPr>
              <w:t xml:space="preserve"> - Cap I. și daca persoana imputernicita sa reprezinte intreprinderea, a completat si semnat Cap II- </w:t>
            </w:r>
            <w:r w:rsidRPr="00D92506">
              <w:rPr>
                <w:rFonts w:eastAsia="SimSun" w:hAnsiTheme="minorHAnsi" w:cstheme="minorHAnsi"/>
                <w:i/>
                <w:sz w:val="24"/>
                <w:szCs w:val="24"/>
              </w:rPr>
              <w:t>Calculul pentru intreprinderi partenere sau legate</w:t>
            </w:r>
            <w:r w:rsidRPr="00D92506">
              <w:rPr>
                <w:rFonts w:eastAsia="SimSun" w:hAnsiTheme="minorHAnsi" w:cstheme="minorHAnsi"/>
                <w:sz w:val="24"/>
                <w:szCs w:val="24"/>
              </w:rPr>
              <w:t>.</w:t>
            </w:r>
          </w:p>
          <w:p w:rsidR="00D92506" w:rsidRPr="00D92506" w:rsidRDefault="00D92506" w:rsidP="00D92506">
            <w:pPr>
              <w:tabs>
                <w:tab w:val="left" w:pos="3120"/>
                <w:tab w:val="center" w:pos="4320"/>
                <w:tab w:val="right" w:pos="864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Această verificare se realizează </w:t>
            </w:r>
            <w:r w:rsidRPr="00D92506">
              <w:rPr>
                <w:rFonts w:hAnsiTheme="minorHAnsi" w:cstheme="minorHAnsi"/>
                <w:b/>
                <w:sz w:val="24"/>
                <w:szCs w:val="24"/>
                <w:lang w:eastAsia="en-US"/>
              </w:rPr>
              <w:t>în amonte şi aval</w:t>
            </w:r>
            <w:r w:rsidRPr="00D92506">
              <w:rPr>
                <w:rFonts w:hAnsiTheme="minorHAnsi" w:cstheme="minorHAnsi"/>
                <w:sz w:val="24"/>
                <w:szCs w:val="24"/>
                <w:lang w:eastAsia="en-US"/>
              </w:rPr>
              <w:t>, dacă solicitantul are in structura capitalului alte persoane juridice sau asociati / actionari sau dacă se regaseşte ca asociat/acţionar în structura capitalului social al  altor  persoane juridice.</w:t>
            </w:r>
          </w:p>
          <w:p w:rsidR="00D92506" w:rsidRPr="00D92506" w:rsidRDefault="00D92506" w:rsidP="00D92506">
            <w:pPr>
              <w:tabs>
                <w:tab w:val="left" w:pos="3120"/>
                <w:tab w:val="center" w:pos="4320"/>
                <w:tab w:val="right" w:pos="8640"/>
              </w:tabs>
              <w:spacing w:after="0" w:line="240" w:lineRule="auto"/>
              <w:jc w:val="both"/>
              <w:rPr>
                <w:rFonts w:hAnsiTheme="minorHAnsi" w:cstheme="minorHAnsi"/>
                <w:b/>
                <w:sz w:val="24"/>
                <w:szCs w:val="24"/>
                <w:lang w:eastAsia="en-US"/>
              </w:rPr>
            </w:pPr>
          </w:p>
          <w:p w:rsidR="00D92506" w:rsidRPr="00D92506" w:rsidRDefault="00D92506" w:rsidP="00D92506">
            <w:pPr>
              <w:tabs>
                <w:tab w:val="left" w:pos="3120"/>
                <w:tab w:val="center" w:pos="4320"/>
                <w:tab w:val="right" w:pos="8640"/>
              </w:tabs>
              <w:spacing w:after="0" w:line="240" w:lineRule="auto"/>
              <w:jc w:val="both"/>
              <w:rPr>
                <w:rFonts w:hAnsiTheme="minorHAnsi" w:cstheme="minorHAnsi"/>
                <w:b/>
                <w:sz w:val="24"/>
                <w:szCs w:val="24"/>
                <w:lang w:eastAsia="en-US"/>
              </w:rPr>
            </w:pPr>
            <w:r w:rsidRPr="00D92506">
              <w:rPr>
                <w:rFonts w:hAnsiTheme="minorHAnsi" w:cstheme="minorHAnsi"/>
                <w:b/>
                <w:sz w:val="24"/>
                <w:szCs w:val="24"/>
                <w:lang w:eastAsia="en-US"/>
              </w:rPr>
              <w:t>Partenere</w:t>
            </w:r>
            <w:r w:rsidRPr="00D92506">
              <w:rPr>
                <w:rFonts w:hAnsiTheme="minorHAnsi" w:cstheme="minorHAnsi"/>
                <w:sz w:val="24"/>
                <w:szCs w:val="24"/>
                <w:lang w:eastAsia="en-US"/>
              </w:rPr>
              <w:t>:</w:t>
            </w:r>
          </w:p>
          <w:p w:rsidR="00D92506" w:rsidRPr="00D92506" w:rsidRDefault="00D92506" w:rsidP="00D92506">
            <w:pPr>
              <w:tabs>
                <w:tab w:val="left" w:pos="3120"/>
                <w:tab w:val="center" w:pos="4320"/>
                <w:tab w:val="right" w:pos="864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Se verifică dacă în structura lui există entități </w:t>
            </w:r>
            <w:r w:rsidRPr="00D92506">
              <w:rPr>
                <w:rFonts w:hAnsiTheme="minorHAnsi" w:cstheme="minorHAnsi"/>
                <w:b/>
                <w:sz w:val="24"/>
                <w:szCs w:val="24"/>
                <w:lang w:eastAsia="en-US"/>
              </w:rPr>
              <w:t>persoane juridice</w:t>
            </w:r>
            <w:r w:rsidRPr="00D92506">
              <w:rPr>
                <w:rFonts w:hAnsiTheme="minorHAnsi" w:cstheme="minorHAnsi"/>
                <w:sz w:val="24"/>
                <w:szCs w:val="24"/>
                <w:lang w:eastAsia="en-US"/>
              </w:rPr>
              <w:t xml:space="preserve"> care dețin mai mult de 25% sau solicitantul deține mai mult de 25% din capitalul altei/altor persoane juridice.</w:t>
            </w:r>
          </w:p>
          <w:p w:rsidR="00D92506" w:rsidRPr="00D92506" w:rsidRDefault="00D92506" w:rsidP="00D92506">
            <w:pPr>
              <w:spacing w:after="0" w:line="240" w:lineRule="auto"/>
              <w:jc w:val="both"/>
              <w:rPr>
                <w:rFonts w:hAnsiTheme="minorHAnsi" w:cstheme="minorHAnsi"/>
                <w:i/>
                <w:sz w:val="24"/>
                <w:szCs w:val="24"/>
                <w:u w:val="single"/>
                <w:lang w:eastAsia="fr-FR"/>
              </w:rPr>
            </w:pPr>
            <w:r w:rsidRPr="00D92506">
              <w:rPr>
                <w:rFonts w:hAnsiTheme="minorHAnsi" w:cstheme="minorHAnsi"/>
                <w:sz w:val="24"/>
                <w:szCs w:val="24"/>
                <w:lang w:eastAsia="fr-FR"/>
              </w:rPr>
              <w:t>Dacă DA, se verif</w:t>
            </w:r>
            <w:r w:rsidR="00237354">
              <w:rPr>
                <w:rFonts w:hAnsiTheme="minorHAnsi" w:cstheme="minorHAnsi"/>
                <w:sz w:val="24"/>
                <w:szCs w:val="24"/>
                <w:lang w:eastAsia="fr-FR"/>
              </w:rPr>
              <w:t>ică calculul efectuat în Doc. 10</w:t>
            </w:r>
            <w:r w:rsidRPr="00D92506">
              <w:rPr>
                <w:rFonts w:hAnsiTheme="minorHAnsi" w:cstheme="minorHAnsi"/>
                <w:sz w:val="24"/>
                <w:szCs w:val="24"/>
                <w:lang w:eastAsia="fr-FR"/>
              </w:rPr>
              <w:t xml:space="preserve">, pe baza situațiilor financiare ( informații care se regăsesc pe portalul </w:t>
            </w:r>
            <w:r w:rsidRPr="00D92506">
              <w:rPr>
                <w:rFonts w:hAnsiTheme="minorHAnsi" w:cstheme="minorHAnsi"/>
                <w:i/>
                <w:sz w:val="24"/>
                <w:szCs w:val="24"/>
                <w:lang w:eastAsia="fr-FR"/>
              </w:rPr>
              <w:t>m.finante.ro</w:t>
            </w:r>
            <w:r w:rsidRPr="00D92506">
              <w:rPr>
                <w:rFonts w:hAnsiTheme="minorHAnsi" w:cstheme="minorHAnsi"/>
                <w:sz w:val="24"/>
                <w:szCs w:val="24"/>
                <w:lang w:eastAsia="fr-FR"/>
              </w:rPr>
              <w:t xml:space="preserve">, Secțiunea </w:t>
            </w:r>
            <w:r w:rsidRPr="00D92506">
              <w:rPr>
                <w:rFonts w:hAnsiTheme="minorHAnsi" w:cstheme="minorHAnsi"/>
                <w:i/>
                <w:sz w:val="24"/>
                <w:szCs w:val="24"/>
                <w:lang w:eastAsia="fr-FR"/>
              </w:rPr>
              <w:t>Informații</w:t>
            </w:r>
            <w:r w:rsidR="001256DA">
              <w:rPr>
                <w:rFonts w:hAnsiTheme="minorHAnsi" w:cstheme="minorHAnsi"/>
                <w:i/>
                <w:sz w:val="24"/>
                <w:szCs w:val="24"/>
                <w:lang w:eastAsia="fr-FR"/>
              </w:rPr>
              <w:t xml:space="preserve"> </w:t>
            </w:r>
            <w:r w:rsidRPr="00D92506">
              <w:rPr>
                <w:rFonts w:hAnsiTheme="minorHAnsi" w:cstheme="minorHAnsi"/>
                <w:i/>
                <w:sz w:val="24"/>
                <w:szCs w:val="24"/>
                <w:lang w:eastAsia="fr-FR"/>
              </w:rPr>
              <w:t>fiscale și bilanțuri)</w:t>
            </w:r>
          </w:p>
          <w:p w:rsidR="00D92506" w:rsidRPr="00D92506" w:rsidRDefault="00D92506" w:rsidP="00D92506">
            <w:pPr>
              <w:spacing w:after="0" w:line="240" w:lineRule="auto"/>
              <w:jc w:val="both"/>
              <w:rPr>
                <w:rFonts w:hAnsiTheme="minorHAnsi" w:cstheme="minorHAnsi"/>
                <w:b/>
                <w:sz w:val="24"/>
                <w:szCs w:val="24"/>
                <w:lang w:eastAsia="fr-FR"/>
              </w:rPr>
            </w:pPr>
            <w:r w:rsidRPr="00D92506">
              <w:rPr>
                <w:rFonts w:hAnsiTheme="minorHAnsi" w:cstheme="minorHAnsi"/>
                <w:b/>
                <w:sz w:val="24"/>
                <w:szCs w:val="24"/>
                <w:lang w:eastAsia="fr-FR"/>
              </w:rPr>
              <w:t>Legate:</w:t>
            </w:r>
          </w:p>
          <w:p w:rsidR="00D92506" w:rsidRPr="00D92506" w:rsidRDefault="00D92506" w:rsidP="00D92506">
            <w:pPr>
              <w:spacing w:after="0" w:line="240" w:lineRule="auto"/>
              <w:jc w:val="both"/>
              <w:rPr>
                <w:rFonts w:hAnsiTheme="minorHAnsi" w:cstheme="minorHAnsi"/>
                <w:sz w:val="24"/>
                <w:szCs w:val="24"/>
                <w:lang w:eastAsia="fr-FR"/>
              </w:rPr>
            </w:pPr>
            <w:r w:rsidRPr="00D92506">
              <w:rPr>
                <w:rFonts w:hAnsiTheme="minorHAnsi" w:cstheme="minorHAnsi"/>
                <w:sz w:val="24"/>
                <w:szCs w:val="24"/>
                <w:lang w:eastAsia="fr-FR"/>
              </w:rPr>
              <w:t>Dacă se constată că sunt îndeplinite condițiile de</w:t>
            </w:r>
            <w:r w:rsidR="001256DA">
              <w:rPr>
                <w:rFonts w:hAnsiTheme="minorHAnsi" w:cstheme="minorHAnsi"/>
                <w:sz w:val="24"/>
                <w:szCs w:val="24"/>
                <w:lang w:eastAsia="fr-FR"/>
              </w:rPr>
              <w:t xml:space="preserve"> </w:t>
            </w:r>
            <w:r w:rsidRPr="00D92506">
              <w:rPr>
                <w:rFonts w:hAnsiTheme="minorHAnsi" w:cstheme="minorHAnsi"/>
                <w:b/>
                <w:sz w:val="24"/>
                <w:szCs w:val="24"/>
                <w:lang w:eastAsia="fr-FR"/>
              </w:rPr>
              <w:t>întreprindere legată prin intermediul altor</w:t>
            </w:r>
            <w:r w:rsidR="001256DA">
              <w:rPr>
                <w:rFonts w:hAnsiTheme="minorHAnsi" w:cstheme="minorHAnsi"/>
                <w:b/>
                <w:sz w:val="24"/>
                <w:szCs w:val="24"/>
                <w:lang w:eastAsia="fr-FR"/>
              </w:rPr>
              <w:t xml:space="preserve"> </w:t>
            </w:r>
            <w:r w:rsidRPr="00D92506">
              <w:rPr>
                <w:rFonts w:hAnsiTheme="minorHAnsi" w:cstheme="minorHAnsi"/>
                <w:b/>
                <w:sz w:val="24"/>
                <w:szCs w:val="24"/>
                <w:lang w:eastAsia="fr-FR"/>
              </w:rPr>
              <w:t>persoane juridice</w:t>
            </w:r>
            <w:r w:rsidRPr="00D92506">
              <w:rPr>
                <w:rFonts w:hAnsiTheme="minorHAnsi" w:cstheme="minorHAnsi"/>
                <w:sz w:val="24"/>
                <w:szCs w:val="24"/>
                <w:lang w:eastAsia="fr-FR"/>
              </w:rPr>
              <w:t xml:space="preserve"> atfel cum sunt definite în art. 4 </w:t>
            </w:r>
            <w:r w:rsidRPr="00D92506">
              <w:rPr>
                <w:rFonts w:hAnsiTheme="minorHAnsi" w:cstheme="minorHAnsi"/>
                <w:sz w:val="24"/>
                <w:szCs w:val="24"/>
                <w:vertAlign w:val="superscript"/>
                <w:lang w:eastAsia="fr-FR"/>
              </w:rPr>
              <w:t>4</w:t>
            </w:r>
            <w:r w:rsidRPr="00D92506">
              <w:rPr>
                <w:rFonts w:hAnsiTheme="minorHAnsi" w:cstheme="minorHAnsi"/>
                <w:sz w:val="24"/>
                <w:szCs w:val="24"/>
                <w:lang w:eastAsia="fr-FR"/>
              </w:rPr>
              <w:t>,din Legea nr. 346/2004, expertul verif</w:t>
            </w:r>
            <w:r w:rsidR="00237354">
              <w:rPr>
                <w:rFonts w:hAnsiTheme="minorHAnsi" w:cstheme="minorHAnsi"/>
                <w:sz w:val="24"/>
                <w:szCs w:val="24"/>
                <w:lang w:eastAsia="fr-FR"/>
              </w:rPr>
              <w:t>ică datele menționate în Doc. 10</w:t>
            </w:r>
            <w:r w:rsidRPr="00D92506">
              <w:rPr>
                <w:rFonts w:hAnsiTheme="minorHAnsi" w:cstheme="minorHAnsi"/>
                <w:sz w:val="24"/>
                <w:szCs w:val="24"/>
                <w:lang w:eastAsia="fr-FR"/>
              </w:rPr>
              <w:t xml:space="preserve"> în baza informațiilor care se regăsesc pe portalul </w:t>
            </w:r>
            <w:r w:rsidRPr="00D92506">
              <w:rPr>
                <w:rFonts w:hAnsiTheme="minorHAnsi" w:cstheme="minorHAnsi"/>
                <w:i/>
                <w:sz w:val="24"/>
                <w:szCs w:val="24"/>
                <w:lang w:eastAsia="fr-FR"/>
              </w:rPr>
              <w:t>m.finante.ro</w:t>
            </w:r>
            <w:r w:rsidRPr="00D92506">
              <w:rPr>
                <w:rFonts w:hAnsiTheme="minorHAnsi" w:cstheme="minorHAnsi"/>
                <w:sz w:val="24"/>
                <w:szCs w:val="24"/>
                <w:lang w:eastAsia="fr-FR"/>
              </w:rPr>
              <w:t xml:space="preserve">, Secțiunea </w:t>
            </w:r>
            <w:r w:rsidRPr="00D92506">
              <w:rPr>
                <w:rFonts w:hAnsiTheme="minorHAnsi" w:cstheme="minorHAnsi"/>
                <w:i/>
                <w:sz w:val="24"/>
                <w:szCs w:val="24"/>
                <w:lang w:eastAsia="fr-FR"/>
              </w:rPr>
              <w:t>Informații</w:t>
            </w:r>
            <w:r w:rsidR="001256DA">
              <w:rPr>
                <w:rFonts w:hAnsiTheme="minorHAnsi" w:cstheme="minorHAnsi"/>
                <w:i/>
                <w:sz w:val="24"/>
                <w:szCs w:val="24"/>
                <w:lang w:eastAsia="fr-FR"/>
              </w:rPr>
              <w:t xml:space="preserve"> </w:t>
            </w:r>
            <w:r w:rsidRPr="00D92506">
              <w:rPr>
                <w:rFonts w:hAnsiTheme="minorHAnsi" w:cstheme="minorHAnsi"/>
                <w:i/>
                <w:sz w:val="24"/>
                <w:szCs w:val="24"/>
                <w:lang w:eastAsia="fr-FR"/>
              </w:rPr>
              <w:t>fiscale și bilanțuri.</w:t>
            </w:r>
          </w:p>
          <w:p w:rsidR="00D92506" w:rsidRPr="00D92506" w:rsidRDefault="00D92506" w:rsidP="00D92506">
            <w:pPr>
              <w:keepNext/>
              <w:keepLines/>
              <w:spacing w:after="0" w:line="240" w:lineRule="auto"/>
              <w:jc w:val="both"/>
              <w:outlineLvl w:val="1"/>
              <w:rPr>
                <w:rFonts w:hAnsiTheme="minorHAnsi" w:cstheme="minorHAnsi"/>
                <w:b/>
                <w:sz w:val="24"/>
                <w:szCs w:val="24"/>
                <w:lang w:eastAsia="en-US"/>
              </w:rPr>
            </w:pPr>
          </w:p>
          <w:p w:rsidR="00D92506" w:rsidRPr="00D92506" w:rsidRDefault="00D92506" w:rsidP="00D92506">
            <w:pPr>
              <w:keepNext/>
              <w:keepLines/>
              <w:spacing w:after="0" w:line="240" w:lineRule="auto"/>
              <w:jc w:val="both"/>
              <w:outlineLvl w:val="1"/>
              <w:rPr>
                <w:rFonts w:hAnsiTheme="minorHAnsi" w:cstheme="minorHAnsi"/>
                <w:b/>
                <w:sz w:val="24"/>
                <w:szCs w:val="24"/>
                <w:lang w:eastAsia="en-US"/>
              </w:rPr>
            </w:pPr>
            <w:r w:rsidRPr="00D92506">
              <w:rPr>
                <w:rFonts w:hAnsiTheme="minorHAnsi" w:cstheme="minorHAnsi"/>
                <w:b/>
                <w:sz w:val="24"/>
                <w:szCs w:val="24"/>
                <w:lang w:eastAsia="en-US"/>
              </w:rPr>
              <w:t xml:space="preserve">Persoane fizice </w:t>
            </w:r>
          </w:p>
          <w:p w:rsidR="00D92506" w:rsidRPr="00D92506" w:rsidRDefault="00D92506" w:rsidP="00D92506">
            <w:pPr>
              <w:keepNext/>
              <w:keepLines/>
              <w:spacing w:after="0" w:line="240" w:lineRule="auto"/>
              <w:jc w:val="both"/>
              <w:outlineLvl w:val="1"/>
              <w:rPr>
                <w:rFonts w:hAnsiTheme="minorHAnsi" w:cstheme="minorHAnsi"/>
                <w:sz w:val="24"/>
                <w:szCs w:val="24"/>
                <w:lang w:eastAsia="en-US"/>
              </w:rPr>
            </w:pPr>
            <w:r w:rsidRPr="00D92506">
              <w:rPr>
                <w:rFonts w:hAnsiTheme="minorHAnsi" w:cstheme="minorHAnsi"/>
                <w:sz w:val="24"/>
                <w:szCs w:val="24"/>
                <w:lang w:eastAsia="en-US"/>
              </w:rPr>
              <w:t xml:space="preserve">În cazul în care solicitantul se încadrează în tipul de  </w:t>
            </w:r>
            <w:r w:rsidRPr="00D92506">
              <w:rPr>
                <w:rFonts w:hAnsiTheme="minorHAnsi" w:cstheme="minorHAnsi"/>
                <w:b/>
                <w:sz w:val="24"/>
                <w:szCs w:val="24"/>
                <w:lang w:eastAsia="en-US"/>
              </w:rPr>
              <w:t xml:space="preserve">întreprindere legată prin intermediul unor persoane fizice </w:t>
            </w:r>
            <w:r w:rsidRPr="00D92506">
              <w:rPr>
                <w:rFonts w:hAnsiTheme="minorHAnsi" w:cstheme="minorHAnsi"/>
                <w:sz w:val="24"/>
                <w:szCs w:val="24"/>
                <w:lang w:eastAsia="en-US"/>
              </w:rPr>
              <w:t>conform art. 4</w:t>
            </w:r>
            <w:r w:rsidRPr="00D92506">
              <w:rPr>
                <w:rFonts w:hAnsiTheme="minorHAnsi" w:cstheme="minorHAnsi"/>
                <w:sz w:val="24"/>
                <w:szCs w:val="24"/>
                <w:vertAlign w:val="superscript"/>
                <w:lang w:eastAsia="en-US"/>
              </w:rPr>
              <w:t xml:space="preserve">4 </w:t>
            </w:r>
            <w:r w:rsidRPr="00D92506">
              <w:rPr>
                <w:rFonts w:hAnsiTheme="minorHAnsi" w:cstheme="minorHAnsi"/>
                <w:sz w:val="24"/>
                <w:szCs w:val="24"/>
                <w:lang w:eastAsia="en-US"/>
              </w:rPr>
              <w:t>din Legea 346/2004, expertul verifică corectitudinea in</w:t>
            </w:r>
            <w:r w:rsidR="00237354">
              <w:rPr>
                <w:rFonts w:hAnsiTheme="minorHAnsi" w:cstheme="minorHAnsi"/>
                <w:sz w:val="24"/>
                <w:szCs w:val="24"/>
                <w:lang w:eastAsia="en-US"/>
              </w:rPr>
              <w:t>formațiilor completate în Doc 10</w:t>
            </w:r>
            <w:r w:rsidRPr="00D92506">
              <w:rPr>
                <w:rFonts w:hAnsiTheme="minorHAnsi" w:cstheme="minorHAnsi"/>
                <w:sz w:val="24"/>
                <w:szCs w:val="24"/>
                <w:lang w:eastAsia="en-US"/>
              </w:rPr>
              <w:t xml:space="preserve"> pe baza datelor RECOM online pentru persoanele </w:t>
            </w:r>
            <w:r w:rsidRPr="00D92506">
              <w:rPr>
                <w:rFonts w:hAnsiTheme="minorHAnsi" w:cstheme="minorHAnsi"/>
                <w:b/>
                <w:sz w:val="24"/>
                <w:szCs w:val="24"/>
                <w:lang w:eastAsia="en-US"/>
              </w:rPr>
              <w:t>fizice române</w:t>
            </w:r>
            <w:r w:rsidRPr="00D92506">
              <w:rPr>
                <w:rFonts w:hAnsiTheme="minorHAnsi" w:cstheme="minorHAnsi"/>
                <w:sz w:val="24"/>
                <w:szCs w:val="24"/>
                <w:lang w:eastAsia="en-US"/>
              </w:rPr>
              <w:t xml:space="preserve">. </w:t>
            </w:r>
          </w:p>
          <w:p w:rsidR="00D92506" w:rsidRPr="00D92506" w:rsidRDefault="00D92506" w:rsidP="00D92506">
            <w:pPr>
              <w:keepNext/>
              <w:keepLines/>
              <w:spacing w:after="0" w:line="240" w:lineRule="auto"/>
              <w:jc w:val="both"/>
              <w:outlineLvl w:val="1"/>
              <w:rPr>
                <w:rFonts w:hAnsiTheme="minorHAnsi" w:cstheme="minorHAnsi"/>
                <w:sz w:val="24"/>
                <w:szCs w:val="24"/>
                <w:lang w:eastAsia="en-US"/>
              </w:rPr>
            </w:pPr>
            <w:r w:rsidRPr="00D92506">
              <w:rPr>
                <w:rFonts w:hAnsiTheme="minorHAnsi" w:cstheme="minorHAnsi"/>
                <w:b/>
                <w:sz w:val="24"/>
                <w:szCs w:val="24"/>
                <w:lang w:eastAsia="en-US"/>
              </w:rPr>
              <w:t>Atenție</w:t>
            </w:r>
            <w:r w:rsidRPr="00D92506">
              <w:rPr>
                <w:rFonts w:hAnsiTheme="minorHAnsi" w:cstheme="minorHAnsi"/>
                <w:sz w:val="24"/>
                <w:szCs w:val="24"/>
                <w:lang w:eastAsia="en-US"/>
              </w:rPr>
              <w:t>! Conform art. 4</w:t>
            </w:r>
            <w:r w:rsidRPr="00D92506">
              <w:rPr>
                <w:rFonts w:hAnsiTheme="minorHAnsi" w:cstheme="minorHAnsi"/>
                <w:sz w:val="24"/>
                <w:szCs w:val="24"/>
                <w:vertAlign w:val="superscript"/>
                <w:lang w:eastAsia="en-US"/>
              </w:rPr>
              <w:t xml:space="preserve">4 </w:t>
            </w:r>
            <w:r w:rsidRPr="00D92506">
              <w:rPr>
                <w:rFonts w:hAnsiTheme="minorHAnsi" w:cstheme="minorHAnsi"/>
                <w:sz w:val="24"/>
                <w:szCs w:val="24"/>
                <w:lang w:eastAsia="en-US"/>
              </w:rPr>
              <w:t>alin (4) din Legea 346/2004, ”</w:t>
            </w:r>
            <w:r w:rsidRPr="00D92506">
              <w:rPr>
                <w:rFonts w:hAnsiTheme="minorHAnsi" w:cstheme="minorHAnsi"/>
                <w:i/>
                <w:sz w:val="24"/>
                <w:szCs w:val="24"/>
                <w:lang w:eastAsia="en-US"/>
              </w:rPr>
              <w:t xml:space="preserve">întreprinderile între care există oricare din raporturile </w:t>
            </w:r>
            <w:r w:rsidRPr="00D92506">
              <w:rPr>
                <w:rFonts w:hAnsiTheme="minorHAnsi" w:cstheme="minorHAnsi"/>
                <w:i/>
                <w:sz w:val="24"/>
                <w:szCs w:val="24"/>
                <w:lang w:eastAsia="en-US"/>
              </w:rPr>
              <w:lastRenderedPageBreak/>
              <w:t xml:space="preserve">descrise la alin (1)-(3) prin intermediul unei persoane fizice sau al unui grup de persoane fizice care acționează de comun acord sunt de asemenea considerate întreprinderi legate, dacă își desfășoară activitatea pe aceeași </w:t>
            </w:r>
            <w:r w:rsidRPr="00D92506">
              <w:rPr>
                <w:rFonts w:hAnsiTheme="minorHAnsi" w:cstheme="minorHAnsi"/>
                <w:b/>
                <w:i/>
                <w:sz w:val="24"/>
                <w:szCs w:val="24"/>
                <w:lang w:eastAsia="en-US"/>
              </w:rPr>
              <w:t>piață relevantă</w:t>
            </w:r>
            <w:r w:rsidRPr="00D92506">
              <w:rPr>
                <w:rFonts w:hAnsiTheme="minorHAnsi" w:cstheme="minorHAnsi"/>
                <w:i/>
                <w:sz w:val="24"/>
                <w:szCs w:val="24"/>
                <w:lang w:eastAsia="en-US"/>
              </w:rPr>
              <w:t xml:space="preserve"> ori pe </w:t>
            </w:r>
            <w:r w:rsidRPr="00D92506">
              <w:rPr>
                <w:rFonts w:hAnsiTheme="minorHAnsi" w:cstheme="minorHAnsi"/>
                <w:b/>
                <w:i/>
                <w:sz w:val="24"/>
                <w:szCs w:val="24"/>
                <w:lang w:eastAsia="en-US"/>
              </w:rPr>
              <w:t>piețe adiacente</w:t>
            </w:r>
            <w:r w:rsidRPr="00D92506">
              <w:rPr>
                <w:rFonts w:hAnsiTheme="minorHAnsi" w:cstheme="minorHAnsi"/>
                <w:sz w:val="24"/>
                <w:szCs w:val="24"/>
                <w:lang w:eastAsia="en-US"/>
              </w:rPr>
              <w:t>”.</w:t>
            </w:r>
          </w:p>
          <w:p w:rsidR="00D92506" w:rsidRPr="00D92506" w:rsidRDefault="00D92506" w:rsidP="00D92506">
            <w:pPr>
              <w:keepNext/>
              <w:keepLines/>
              <w:spacing w:after="0" w:line="240" w:lineRule="auto"/>
              <w:jc w:val="both"/>
              <w:outlineLvl w:val="1"/>
              <w:rPr>
                <w:rFonts w:hAnsiTheme="minorHAnsi" w:cstheme="minorHAnsi"/>
                <w:b/>
                <w:sz w:val="24"/>
                <w:szCs w:val="24"/>
                <w:lang w:eastAsia="en-US"/>
              </w:rPr>
            </w:pPr>
            <w:r w:rsidRPr="00D92506">
              <w:rPr>
                <w:rFonts w:hAnsiTheme="minorHAnsi" w:cstheme="minorHAnsi"/>
                <w:sz w:val="24"/>
                <w:szCs w:val="24"/>
                <w:lang w:eastAsia="en-US"/>
              </w:rPr>
              <w:t>Conform alin (5) al aceluiași articol, ”</w:t>
            </w:r>
            <w:r w:rsidRPr="00D92506">
              <w:rPr>
                <w:rFonts w:hAnsiTheme="minorHAnsi" w:cstheme="minorHAnsi"/>
                <w:b/>
                <w:i/>
                <w:sz w:val="24"/>
                <w:szCs w:val="24"/>
                <w:lang w:eastAsia="en-US"/>
              </w:rPr>
              <w:t xml:space="preserve">o piață adiacentă </w:t>
            </w:r>
            <w:r w:rsidRPr="00D92506">
              <w:rPr>
                <w:rFonts w:hAnsiTheme="minorHAnsi" w:cstheme="minorHAnsi"/>
                <w:i/>
                <w:sz w:val="24"/>
                <w:szCs w:val="24"/>
                <w:lang w:eastAsia="en-US"/>
              </w:rPr>
              <w:t>este acea piață a unui produs sau a unui serviciu situată direct în amonte sau în aval pe piața în cauză”.</w:t>
            </w:r>
          </w:p>
          <w:p w:rsidR="00D92506" w:rsidRPr="00D92506" w:rsidRDefault="00D92506" w:rsidP="00D92506">
            <w:pPr>
              <w:keepNext/>
              <w:keepLines/>
              <w:spacing w:after="0" w:line="240" w:lineRule="auto"/>
              <w:jc w:val="both"/>
              <w:outlineLvl w:val="1"/>
              <w:rPr>
                <w:rFonts w:hAnsiTheme="minorHAnsi" w:cstheme="minorHAnsi"/>
                <w:sz w:val="24"/>
                <w:szCs w:val="24"/>
                <w:lang w:eastAsia="en-US"/>
              </w:rPr>
            </w:pPr>
            <w:r w:rsidRPr="00D92506">
              <w:rPr>
                <w:rFonts w:hAnsiTheme="minorHAnsi" w:cstheme="minorHAnsi"/>
                <w:sz w:val="24"/>
                <w:szCs w:val="24"/>
                <w:lang w:eastAsia="en-US"/>
              </w:rPr>
              <w:t xml:space="preserve">Pentru </w:t>
            </w:r>
            <w:r w:rsidRPr="00D92506">
              <w:rPr>
                <w:rFonts w:hAnsiTheme="minorHAnsi" w:cstheme="minorHAnsi"/>
                <w:b/>
                <w:sz w:val="24"/>
                <w:szCs w:val="24"/>
                <w:lang w:eastAsia="en-US"/>
              </w:rPr>
              <w:t>persoanele</w:t>
            </w:r>
            <w:r w:rsidR="001256DA">
              <w:rPr>
                <w:rFonts w:hAnsiTheme="minorHAnsi" w:cstheme="minorHAnsi"/>
                <w:b/>
                <w:sz w:val="24"/>
                <w:szCs w:val="24"/>
                <w:lang w:eastAsia="en-US"/>
              </w:rPr>
              <w:t xml:space="preserve"> </w:t>
            </w:r>
            <w:r w:rsidRPr="00D92506">
              <w:rPr>
                <w:rFonts w:hAnsiTheme="minorHAnsi" w:cstheme="minorHAnsi"/>
                <w:b/>
                <w:sz w:val="24"/>
                <w:szCs w:val="24"/>
                <w:lang w:eastAsia="en-US"/>
              </w:rPr>
              <w:t xml:space="preserve">fizice străine </w:t>
            </w:r>
            <w:r w:rsidRPr="00D92506">
              <w:rPr>
                <w:rFonts w:hAnsiTheme="minorHAnsi" w:cstheme="minorHAnsi"/>
                <w:sz w:val="24"/>
                <w:szCs w:val="24"/>
                <w:lang w:eastAsia="en-US"/>
              </w:rPr>
              <w:t>verificarea se va face doar pe baza informați</w:t>
            </w:r>
            <w:r w:rsidR="00152C30">
              <w:rPr>
                <w:rFonts w:hAnsiTheme="minorHAnsi" w:cstheme="minorHAnsi"/>
                <w:sz w:val="24"/>
                <w:szCs w:val="24"/>
                <w:lang w:eastAsia="en-US"/>
              </w:rPr>
              <w:t>ilor din Doc 10</w:t>
            </w:r>
            <w:r w:rsidRPr="00D92506">
              <w:rPr>
                <w:rFonts w:hAnsiTheme="minorHAnsi" w:cstheme="minorHAnsi"/>
                <w:sz w:val="24"/>
                <w:szCs w:val="24"/>
                <w:lang w:eastAsia="en-US"/>
              </w:rPr>
              <w:t>.</w:t>
            </w:r>
          </w:p>
          <w:p w:rsidR="00D92506" w:rsidRPr="00D92506" w:rsidRDefault="00D92506" w:rsidP="00D92506">
            <w:pPr>
              <w:spacing w:after="0" w:line="240" w:lineRule="auto"/>
              <w:rPr>
                <w:rFonts w:eastAsia="Calibri" w:hAnsiTheme="minorHAnsi" w:cstheme="minorHAnsi"/>
                <w:sz w:val="24"/>
                <w:szCs w:val="24"/>
                <w:lang w:eastAsia="en-US"/>
              </w:rPr>
            </w:pPr>
          </w:p>
          <w:p w:rsidR="00D92506" w:rsidRPr="00D92506" w:rsidRDefault="00D92506" w:rsidP="00D92506">
            <w:pPr>
              <w:spacing w:after="0" w:line="240" w:lineRule="auto"/>
              <w:rPr>
                <w:rFonts w:hAnsiTheme="minorHAnsi" w:cstheme="minorHAnsi"/>
                <w:i/>
                <w:sz w:val="24"/>
                <w:szCs w:val="24"/>
                <w:lang w:eastAsia="en-US"/>
              </w:rPr>
            </w:pPr>
            <w:r w:rsidRPr="00D92506">
              <w:rPr>
                <w:rFonts w:eastAsia="Calibri" w:hAnsiTheme="minorHAnsi" w:cstheme="minorHAnsi"/>
                <w:sz w:val="24"/>
                <w:szCs w:val="24"/>
                <w:lang w:eastAsia="en-US"/>
              </w:rPr>
              <w:t xml:space="preserve">Se verifică dacă persoana fizică a mai fost asociat în întreprinderi care au beneficiat de sprijin financiar prin 6.2 </w:t>
            </w:r>
            <w:r w:rsidRPr="00D92506">
              <w:rPr>
                <w:rFonts w:hAnsiTheme="minorHAnsi" w:cstheme="minorHAnsi"/>
                <w:sz w:val="24"/>
                <w:szCs w:val="24"/>
                <w:lang w:eastAsia="en-US"/>
              </w:rPr>
              <w:t>inclusiv de același tip de finanțare pentru activități neagricole obținut prin Măsura 19.2  ”</w:t>
            </w:r>
            <w:r w:rsidRPr="00D92506">
              <w:rPr>
                <w:rFonts w:hAnsiTheme="minorHAnsi" w:cstheme="minorHAnsi"/>
                <w:i/>
                <w:sz w:val="24"/>
                <w:szCs w:val="24"/>
                <w:lang w:eastAsia="en-US"/>
              </w:rPr>
              <w:t xml:space="preserve">Implementarea Strategiilor de Dezvoltare ocală”. </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Verificari calcul intreprinderi legate:</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Daca doi sau mai multi solicitanti atat in cazul persoanelor fizice cat si in cazul persoanelor juridice </w:t>
            </w:r>
            <w:r w:rsidRPr="00D92506">
              <w:rPr>
                <w:rFonts w:hAnsiTheme="minorHAnsi" w:cstheme="minorHAnsi"/>
                <w:b/>
                <w:sz w:val="24"/>
                <w:szCs w:val="24"/>
                <w:lang w:eastAsia="en-US"/>
              </w:rPr>
              <w:t>detin</w:t>
            </w:r>
            <w:r w:rsidR="001256DA">
              <w:rPr>
                <w:rFonts w:hAnsiTheme="minorHAnsi" w:cstheme="minorHAnsi"/>
                <w:b/>
                <w:sz w:val="24"/>
                <w:szCs w:val="24"/>
                <w:lang w:eastAsia="en-US"/>
              </w:rPr>
              <w:t xml:space="preserve"> </w:t>
            </w:r>
            <w:r w:rsidRPr="00D92506">
              <w:rPr>
                <w:rFonts w:hAnsiTheme="minorHAnsi" w:cstheme="minorHAnsi"/>
                <w:b/>
                <w:sz w:val="24"/>
                <w:szCs w:val="24"/>
                <w:lang w:eastAsia="en-US"/>
              </w:rPr>
              <w:t>impreuna</w:t>
            </w:r>
            <w:r w:rsidRPr="00D92506">
              <w:rPr>
                <w:rFonts w:hAnsiTheme="minorHAnsi" w:cstheme="minorHAnsi"/>
                <w:sz w:val="24"/>
                <w:szCs w:val="24"/>
                <w:lang w:eastAsia="en-US"/>
              </w:rPr>
              <w:t xml:space="preserve"> actiuni/parti sociale/drepturi de vot in proportie de cel puţin 50% plus 1 din totalul acţiunilor/ părţilor sociale /drepturilor de vot în două sau mai multe intreprinderi, se realizeaza calculul de intreprinderi legate pentru toate intreprinderile in care </w:t>
            </w:r>
            <w:r w:rsidRPr="00D92506">
              <w:rPr>
                <w:rFonts w:hAnsiTheme="minorHAnsi" w:cstheme="minorHAnsi"/>
                <w:b/>
                <w:sz w:val="24"/>
                <w:szCs w:val="24"/>
                <w:lang w:eastAsia="en-US"/>
              </w:rPr>
              <w:t>acestia detin impreuna</w:t>
            </w:r>
            <w:r w:rsidRPr="00D92506">
              <w:rPr>
                <w:rFonts w:hAnsiTheme="minorHAnsi" w:cstheme="minorHAnsi"/>
                <w:sz w:val="24"/>
                <w:szCs w:val="24"/>
                <w:lang w:eastAsia="en-US"/>
              </w:rPr>
              <w:t xml:space="preserve"> in diferite proportii cel puţin 50% plus 1 din totalul acţiunilor/ părţilor sociale /drepturilor de vot, conform prevederilor legii 346 si Recomandarilor CE pentru calculul intreprinderilor legate.</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Exemple:</w:t>
            </w:r>
          </w:p>
          <w:p w:rsidR="00D92506" w:rsidRPr="00D92506" w:rsidRDefault="00D92506" w:rsidP="00D92506">
            <w:pPr>
              <w:numPr>
                <w:ilvl w:val="0"/>
                <w:numId w:val="11"/>
              </w:numPr>
              <w:spacing w:after="0" w:line="240" w:lineRule="auto"/>
              <w:ind w:firstLine="311"/>
              <w:jc w:val="both"/>
              <w:rPr>
                <w:rFonts w:hAnsiTheme="minorHAnsi" w:cstheme="minorHAnsi"/>
                <w:sz w:val="24"/>
                <w:szCs w:val="24"/>
                <w:lang w:eastAsia="en-US"/>
              </w:rPr>
            </w:pPr>
            <w:r w:rsidRPr="00D92506">
              <w:rPr>
                <w:rFonts w:hAnsiTheme="minorHAnsi" w:cstheme="minorHAnsi"/>
                <w:sz w:val="24"/>
                <w:szCs w:val="24"/>
                <w:lang w:eastAsia="en-US"/>
              </w:rPr>
              <w:t>Dacă persoana fizică sau juridică (X) detine cel puţin 50% plus 1 din totalul acţiunilor/ părţilor sociale /drepturile de vot ale intreprindeii A si cel puţin 50% plus 1 din totalul acţiunilor/ părţilor sociale /drepturile de vot ale intreprindeii B, cele două întreprinderi (A si B) vor fi considerate intreprinderi legate.</w:t>
            </w:r>
          </w:p>
          <w:p w:rsidR="00D92506" w:rsidRPr="00D92506" w:rsidRDefault="00D92506" w:rsidP="00D92506">
            <w:pPr>
              <w:numPr>
                <w:ilvl w:val="0"/>
                <w:numId w:val="11"/>
              </w:numPr>
              <w:spacing w:after="0" w:line="240" w:lineRule="auto"/>
              <w:ind w:firstLine="311"/>
              <w:jc w:val="both"/>
              <w:rPr>
                <w:rFonts w:hAnsiTheme="minorHAnsi" w:cstheme="minorHAnsi"/>
                <w:sz w:val="24"/>
                <w:szCs w:val="24"/>
                <w:lang w:eastAsia="en-US"/>
              </w:rPr>
            </w:pPr>
            <w:r w:rsidRPr="00D92506">
              <w:rPr>
                <w:rFonts w:hAnsiTheme="minorHAnsi" w:cstheme="minorHAnsi"/>
                <w:sz w:val="24"/>
                <w:szCs w:val="24"/>
                <w:lang w:eastAsia="en-US"/>
              </w:rPr>
              <w:t xml:space="preserve">Dacă persoanele fizice sau juridice (X si Y) detin cel puţin 50% plus 1 din totalul acţiunilor/ părţilor sociale /drepturile de vot ale intreprinderii A, in oricare dintre proportii si totodata aceleasi persoane fizice sau juridice (X si Y) detin de cel puţin 50% plus 1 din totalul acţiunilor/ părţilor sociale /drepturilor de vot ale intreprindeii B, cele două </w:t>
            </w:r>
            <w:r w:rsidRPr="00D92506">
              <w:rPr>
                <w:rFonts w:hAnsiTheme="minorHAnsi" w:cstheme="minorHAnsi"/>
                <w:sz w:val="24"/>
                <w:szCs w:val="24"/>
                <w:lang w:eastAsia="en-US"/>
              </w:rPr>
              <w:lastRenderedPageBreak/>
              <w:t xml:space="preserve">întreprinderi (A si B) vor fi considerate intreprinderi legate. Cele două persoane fizice sau juridice, împreună, vor fi considerate actionari majoritari in ambele intreprinderi si se vor cumula datele celor doua intreprinderi. </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Pentru exemplificare:</w:t>
            </w:r>
          </w:p>
          <w:p w:rsidR="00D92506" w:rsidRPr="00D92506" w:rsidRDefault="00D92506" w:rsidP="00D92506">
            <w:pPr>
              <w:numPr>
                <w:ilvl w:val="0"/>
                <w:numId w:val="12"/>
              </w:numPr>
              <w:spacing w:after="0" w:line="240" w:lineRule="auto"/>
              <w:ind w:firstLine="311"/>
              <w:jc w:val="both"/>
              <w:rPr>
                <w:rFonts w:hAnsiTheme="minorHAnsi" w:cstheme="minorHAnsi"/>
                <w:sz w:val="24"/>
                <w:szCs w:val="24"/>
                <w:lang w:eastAsia="en-US"/>
              </w:rPr>
            </w:pPr>
            <w:r w:rsidRPr="00D92506">
              <w:rPr>
                <w:rFonts w:hAnsiTheme="minorHAnsi" w:cstheme="minorHAnsi"/>
                <w:sz w:val="24"/>
                <w:szCs w:val="24"/>
                <w:lang w:eastAsia="en-US"/>
              </w:rPr>
              <w:t>intreprinderea/persoana fizica (X) detine 30% plus 1 actiuni/parti sociale si intreprinderea/persoana fizica (Y) detine 20% actiuni/parti sociale in intreprinderea A, totodata,</w:t>
            </w:r>
          </w:p>
          <w:p w:rsidR="00D92506" w:rsidRPr="00D92506" w:rsidRDefault="00D92506" w:rsidP="00D92506">
            <w:pPr>
              <w:numPr>
                <w:ilvl w:val="0"/>
                <w:numId w:val="12"/>
              </w:num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intreprinderea/persoana fizica (X) detine 20% plus 1 actiuni/parti sociale si intreprinderea/persoana fizica (Y) detine 30% actiuni/parti sociale in intreprinderea B,</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In urma calculului se vor cumula datele pentru intreprinderi legate astfel: </w:t>
            </w:r>
            <w:r w:rsidRPr="00D92506">
              <w:rPr>
                <w:rFonts w:hAnsiTheme="minorHAnsi" w:cstheme="minorHAnsi"/>
                <w:b/>
                <w:sz w:val="24"/>
                <w:szCs w:val="24"/>
                <w:lang w:eastAsia="en-US"/>
              </w:rPr>
              <w:t>(A) 100% + (B) 100%.</w:t>
            </w:r>
          </w:p>
          <w:p w:rsidR="00D92506" w:rsidRPr="00D92506" w:rsidRDefault="00D92506" w:rsidP="00D92506">
            <w:pPr>
              <w:spacing w:after="0" w:line="240" w:lineRule="auto"/>
              <w:jc w:val="both"/>
              <w:rPr>
                <w:rFonts w:hAnsiTheme="minorHAnsi" w:cstheme="minorHAnsi"/>
                <w:b/>
                <w:sz w:val="24"/>
                <w:szCs w:val="24"/>
                <w:lang w:eastAsia="en-US"/>
              </w:rPr>
            </w:pPr>
            <w:r w:rsidRPr="00D92506">
              <w:rPr>
                <w:rFonts w:hAnsiTheme="minorHAnsi" w:cstheme="minorHAnsi"/>
                <w:b/>
                <w:sz w:val="24"/>
                <w:szCs w:val="24"/>
                <w:lang w:eastAsia="en-US"/>
              </w:rPr>
              <w:t xml:space="preserve">Observatie! </w:t>
            </w:r>
          </w:p>
          <w:p w:rsidR="00D92506" w:rsidRPr="00D92506" w:rsidRDefault="00D92506" w:rsidP="00D92506">
            <w:pPr>
              <w:spacing w:after="0" w:line="240" w:lineRule="auto"/>
              <w:jc w:val="both"/>
              <w:rPr>
                <w:rFonts w:hAnsiTheme="minorHAnsi" w:cstheme="minorHAnsi"/>
                <w:b/>
                <w:sz w:val="24"/>
                <w:szCs w:val="24"/>
                <w:lang w:eastAsia="en-US"/>
              </w:rPr>
            </w:pPr>
            <w:r w:rsidRPr="00D92506">
              <w:rPr>
                <w:rFonts w:hAnsiTheme="minorHAnsi" w:cstheme="minorHAnsi"/>
                <w:b/>
                <w:sz w:val="24"/>
                <w:szCs w:val="24"/>
                <w:lang w:eastAsia="en-US"/>
              </w:rPr>
              <w:t>In cazul asociatilor/actionarilor persoane fizice, întreprinderile implicate în una dintre relaţiile în cauză prin intermediul unei persoane fizice sau al unui grup de persoane fizice care acţionează în comun sunt de asemenea considerate întreprinderi legate dacă se angajează în activitatea lor sau într-o parte a activităţii lor pe aceeaşi piaţă relevantă sau pe pieţe adiacente.</w:t>
            </w:r>
          </w:p>
          <w:p w:rsidR="00D92506" w:rsidRPr="00D92506" w:rsidRDefault="00D92506" w:rsidP="00D92506">
            <w:pPr>
              <w:spacing w:after="0" w:line="240" w:lineRule="auto"/>
              <w:jc w:val="both"/>
              <w:rPr>
                <w:rFonts w:hAnsiTheme="minorHAnsi" w:cstheme="minorHAnsi"/>
                <w:b/>
                <w:sz w:val="24"/>
                <w:szCs w:val="24"/>
                <w:lang w:eastAsia="en-US"/>
              </w:rPr>
            </w:pPr>
            <w:r w:rsidRPr="00D92506">
              <w:rPr>
                <w:rFonts w:hAnsiTheme="minorHAnsi" w:cstheme="minorHAnsi"/>
                <w:b/>
                <w:sz w:val="24"/>
                <w:szCs w:val="24"/>
                <w:lang w:eastAsia="en-US"/>
              </w:rPr>
              <w:t>O „piaţă adiacentă” este considerată a fi piaţa unui produs sau a unui serviciu situată direct în amonte sau în aval de piaţa relevantă.</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Dupa caz, modalitatea de calculul pentru intreprinderi legate, se va aplica si pentru mai mult de doua intreprinderi in care se regasesc aceleasi persoane fizice sau juridice (X,Y…n) si detin impreuna cel puţin 50% plus 1 din totalul acţiunilor/ părţilor sociale /drepturilor de vot in oricare dintre proportii, conditia fiind ca acestia sa intruneasca impreuna cel puţin 50% plus 1 din totalul acţiunilor/ părţilor sociale /drepturilor de vot in cadrul intreprinderilor identificate, in care detin calitatea de asociati/actionari.</w:t>
            </w:r>
          </w:p>
          <w:p w:rsidR="00D92506" w:rsidRPr="00D92506" w:rsidRDefault="00D92506" w:rsidP="00D92506">
            <w:pPr>
              <w:spacing w:after="0" w:line="240" w:lineRule="auto"/>
              <w:jc w:val="both"/>
              <w:rPr>
                <w:rFonts w:hAnsiTheme="minorHAnsi" w:cstheme="minorHAnsi"/>
                <w:b/>
                <w:sz w:val="24"/>
                <w:szCs w:val="24"/>
                <w:lang w:eastAsia="en-US"/>
              </w:rPr>
            </w:pP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b/>
                <w:sz w:val="24"/>
                <w:szCs w:val="24"/>
                <w:lang w:eastAsia="en-US"/>
              </w:rPr>
              <w:t>Atentionare!</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Prin intermediul persoanelor fizice care detin calitatea de asociati/actionari in cadrul a doua sau mai multor intreprinderi, nu se va realiza calculul pentru intreprinderi partenere si nu se va intocmi fisa de parteneriat conform </w:t>
            </w:r>
            <w:r w:rsidRPr="00D92506">
              <w:rPr>
                <w:rFonts w:hAnsiTheme="minorHAnsi" w:cstheme="minorHAnsi"/>
                <w:sz w:val="24"/>
                <w:szCs w:val="24"/>
                <w:lang w:eastAsia="en-US"/>
              </w:rPr>
              <w:lastRenderedPageBreak/>
              <w:t>prevederilor Legii 346/2003 si a Recomandarilor CE- modelul de calcul prezentat in Ghidul pentru IMM-uri, pentru persoane juridice.</w:t>
            </w:r>
          </w:p>
          <w:p w:rsidR="00D92506" w:rsidRPr="00D92506" w:rsidRDefault="00D92506" w:rsidP="00D92506">
            <w:pPr>
              <w:spacing w:after="0" w:line="240" w:lineRule="auto"/>
              <w:jc w:val="both"/>
              <w:rPr>
                <w:rFonts w:hAnsiTheme="minorHAnsi" w:cstheme="minorHAnsi"/>
                <w:sz w:val="24"/>
                <w:szCs w:val="24"/>
                <w:lang w:eastAsia="en-US"/>
              </w:rPr>
            </w:pPr>
          </w:p>
          <w:p w:rsidR="00D92506" w:rsidRPr="00D92506" w:rsidRDefault="00D92506" w:rsidP="00D92506">
            <w:pPr>
              <w:spacing w:after="0" w:line="240" w:lineRule="auto"/>
              <w:jc w:val="both"/>
              <w:rPr>
                <w:rFonts w:hAnsiTheme="minorHAnsi" w:cstheme="minorHAnsi"/>
                <w:b/>
                <w:sz w:val="24"/>
                <w:szCs w:val="24"/>
                <w:lang w:eastAsia="en-US"/>
              </w:rPr>
            </w:pPr>
            <w:r w:rsidRPr="00D92506">
              <w:rPr>
                <w:rFonts w:hAnsiTheme="minorHAnsi" w:cstheme="minorHAnsi"/>
                <w:sz w:val="24"/>
                <w:szCs w:val="24"/>
                <w:lang w:eastAsia="en-US"/>
              </w:rPr>
              <w:t xml:space="preserve">Prin intermediul persoanelor fizice (asociati/actionari), intreprinderile pot fi numai “legate” </w:t>
            </w:r>
            <w:r w:rsidRPr="00D92506">
              <w:rPr>
                <w:rFonts w:hAnsiTheme="minorHAnsi" w:cstheme="minorHAnsi"/>
                <w:b/>
                <w:sz w:val="24"/>
                <w:szCs w:val="24"/>
                <w:lang w:eastAsia="en-US"/>
              </w:rPr>
              <w:t xml:space="preserve">numai in situatiile in care intreprinderile respective activeaza pe piata relevanta (aceiasi piata) sau pe piete adiacente (amonte si/sau aval). </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Daca o microintreprindere A, este legata cu o alta intreprindere mijolocie, B, pentru incadrarea in categoria de întreprindere mică, mijlocie sau microîntreprindere se vor analiza situatiile financiare ale firmei legate, aferente anilor anteriori depunerii proiectului. In urma calculului se va verifica daca aceste plafoane au fost depasite de firma legată (B) in două exerciţii financiare consecutive, iar dacă au fost depasite firma A va fi incadrata in aceeasi categorie cu firma B.</w:t>
            </w:r>
          </w:p>
          <w:p w:rsidR="00D92506" w:rsidRPr="00D92506" w:rsidRDefault="00D92506" w:rsidP="00D92506">
            <w:pPr>
              <w:spacing w:after="0" w:line="240" w:lineRule="auto"/>
              <w:jc w:val="both"/>
              <w:rPr>
                <w:rFonts w:hAnsiTheme="minorHAnsi" w:cstheme="minorHAnsi"/>
                <w:sz w:val="24"/>
                <w:szCs w:val="24"/>
                <w:lang w:eastAsia="en-US"/>
              </w:rPr>
            </w:pP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b/>
                <w:sz w:val="24"/>
                <w:szCs w:val="24"/>
                <w:lang w:eastAsia="en-US"/>
              </w:rPr>
              <w:t>Verificări generale</w:t>
            </w:r>
            <w:r w:rsidRPr="00D92506">
              <w:rPr>
                <w:rFonts w:hAnsiTheme="minorHAnsi" w:cstheme="minorHAnsi"/>
                <w:sz w:val="24"/>
                <w:szCs w:val="24"/>
                <w:lang w:eastAsia="en-US"/>
              </w:rPr>
              <w:t>:</w:t>
            </w:r>
          </w:p>
          <w:p w:rsidR="00D92506" w:rsidRPr="00D92506" w:rsidRDefault="00D92506" w:rsidP="00D92506">
            <w:pPr>
              <w:spacing w:after="0" w:line="240" w:lineRule="auto"/>
              <w:jc w:val="both"/>
              <w:rPr>
                <w:rFonts w:hAnsiTheme="minorHAnsi" w:cstheme="minorHAnsi"/>
                <w:i/>
                <w:sz w:val="24"/>
                <w:szCs w:val="24"/>
                <w:lang w:eastAsia="en-US"/>
              </w:rPr>
            </w:pPr>
            <w:r w:rsidRPr="00D92506">
              <w:rPr>
                <w:rFonts w:hAnsiTheme="minorHAnsi" w:cstheme="minorHAnsi"/>
                <w:i/>
                <w:sz w:val="24"/>
                <w:szCs w:val="24"/>
                <w:lang w:eastAsia="en-US"/>
              </w:rPr>
              <w:t>Pentru verificările ce vizează firme înființate înainte de anul 2000 se vor lua în considerare Numele și Data Nașterii persoanei verificate iar pentru perioada ulterioară anului 2000, CNP –ul.</w:t>
            </w:r>
          </w:p>
          <w:p w:rsidR="00D92506" w:rsidRPr="00D92506" w:rsidRDefault="00D92506" w:rsidP="00D92506">
            <w:pPr>
              <w:autoSpaceDE w:val="0"/>
              <w:autoSpaceDN w:val="0"/>
              <w:adjustRightInd w:val="0"/>
              <w:spacing w:after="0" w:line="240" w:lineRule="auto"/>
              <w:jc w:val="both"/>
              <w:rPr>
                <w:rFonts w:eastAsia="SimSun" w:hAnsiTheme="minorHAnsi" w:cstheme="minorHAnsi"/>
                <w:sz w:val="24"/>
                <w:szCs w:val="24"/>
              </w:rPr>
            </w:pPr>
            <w:r w:rsidRPr="00D92506">
              <w:rPr>
                <w:rFonts w:eastAsia="SimSun" w:hAnsiTheme="minorHAnsi" w:cstheme="minorHAnsi"/>
                <w:sz w:val="24"/>
                <w:szCs w:val="24"/>
              </w:rPr>
              <w:t>În situația în care în urma verificărilor expertul constată diferențe referitoare la valoarea cifrei de afaceri anuale/active</w:t>
            </w:r>
            <w:r w:rsidR="00917DC1">
              <w:rPr>
                <w:rFonts w:eastAsia="SimSun" w:hAnsiTheme="minorHAnsi" w:cstheme="minorHAnsi"/>
                <w:sz w:val="24"/>
                <w:szCs w:val="24"/>
              </w:rPr>
              <w:t>lor totale, completate în Doc.10</w:t>
            </w:r>
            <w:r w:rsidRPr="00D92506">
              <w:rPr>
                <w:rFonts w:eastAsia="SimSun" w:hAnsiTheme="minorHAnsi" w:cstheme="minorHAnsi"/>
                <w:sz w:val="24"/>
                <w:szCs w:val="24"/>
              </w:rPr>
              <w:t xml:space="preserve">, care modifică încadrarea în categoria microîntreprinderii sau întreprinderii mici, va solicita prin formularul </w:t>
            </w:r>
            <w:r w:rsidR="00917DC1" w:rsidRPr="00917DC1">
              <w:rPr>
                <w:rFonts w:eastAsia="SimSun" w:hAnsiTheme="minorHAnsi" w:cstheme="minorHAnsi"/>
                <w:i/>
                <w:sz w:val="24"/>
                <w:szCs w:val="24"/>
              </w:rPr>
              <w:t>Fișa de solicitare informații suplimentare</w:t>
            </w:r>
            <w:r w:rsidR="00237354">
              <w:rPr>
                <w:rFonts w:eastAsia="SimSun" w:hAnsiTheme="minorHAnsi" w:cstheme="minorHAnsi"/>
                <w:sz w:val="24"/>
                <w:szCs w:val="24"/>
              </w:rPr>
              <w:t>, refacerea Doc. 10</w:t>
            </w:r>
            <w:r w:rsidRPr="00D92506">
              <w:rPr>
                <w:rFonts w:eastAsia="SimSun" w:hAnsiTheme="minorHAnsi" w:cstheme="minorHAnsi"/>
                <w:sz w:val="24"/>
                <w:szCs w:val="24"/>
              </w:rPr>
              <w:t xml:space="preserve"> cu completarea </w:t>
            </w:r>
            <w:r w:rsidRPr="00D92506">
              <w:rPr>
                <w:rFonts w:eastAsia="SimSun" w:hAnsiTheme="minorHAnsi" w:cstheme="minorHAnsi"/>
                <w:b/>
                <w:sz w:val="24"/>
                <w:szCs w:val="24"/>
              </w:rPr>
              <w:t>valorii în euro calculată utilizând cursul BNR din 31 decembrie</w:t>
            </w:r>
            <w:r w:rsidRPr="00D92506">
              <w:rPr>
                <w:rFonts w:eastAsia="SimSun" w:hAnsiTheme="minorHAnsi" w:cstheme="minorHAnsi"/>
                <w:sz w:val="24"/>
                <w:szCs w:val="24"/>
              </w:rPr>
              <w:t xml:space="preserve"> din anul pentru care s-a intocmit bilantul</w:t>
            </w:r>
          </w:p>
          <w:p w:rsidR="00D92506" w:rsidRPr="00D92506" w:rsidRDefault="00D92506" w:rsidP="00D92506">
            <w:pPr>
              <w:spacing w:after="0" w:line="240" w:lineRule="auto"/>
              <w:jc w:val="both"/>
              <w:rPr>
                <w:rFonts w:hAnsiTheme="minorHAnsi" w:cstheme="minorHAnsi"/>
                <w:sz w:val="24"/>
                <w:szCs w:val="24"/>
                <w:lang w:eastAsia="fr-FR"/>
              </w:rPr>
            </w:pPr>
          </w:p>
          <w:p w:rsidR="00D92506" w:rsidRPr="00D92506" w:rsidRDefault="00D92506" w:rsidP="00D92506">
            <w:pPr>
              <w:spacing w:after="0" w:line="240" w:lineRule="auto"/>
              <w:jc w:val="both"/>
              <w:rPr>
                <w:rFonts w:hAnsiTheme="minorHAnsi" w:cstheme="minorHAnsi"/>
                <w:b/>
                <w:sz w:val="24"/>
                <w:szCs w:val="24"/>
                <w:lang w:eastAsia="fr-FR"/>
              </w:rPr>
            </w:pPr>
            <w:r w:rsidRPr="00D92506">
              <w:rPr>
                <w:rFonts w:hAnsiTheme="minorHAnsi" w:cstheme="minorHAnsi"/>
                <w:sz w:val="24"/>
                <w:szCs w:val="24"/>
                <w:lang w:eastAsia="fr-FR"/>
              </w:rPr>
              <w:t>Î</w:t>
            </w:r>
            <w:r w:rsidRPr="00D92506">
              <w:rPr>
                <w:rFonts w:hAnsiTheme="minorHAnsi" w:cstheme="minorHAnsi"/>
                <w:iCs/>
                <w:sz w:val="24"/>
                <w:szCs w:val="24"/>
                <w:lang w:eastAsia="fr-FR"/>
              </w:rPr>
              <w:t>n funcţie de cota de participare se realizeaza  c</w:t>
            </w:r>
            <w:r w:rsidRPr="00D92506">
              <w:rPr>
                <w:rFonts w:hAnsiTheme="minorHAnsi" w:cstheme="minorHAnsi"/>
                <w:sz w:val="24"/>
                <w:szCs w:val="24"/>
                <w:lang w:eastAsia="fr-FR"/>
              </w:rPr>
              <w:t>alculul numarului mediu de salariati si a cifrei de afaceri conform precizarilor din Legea nr. 346/2004, art. 4 şi Ghidul IMM respectiv încadrarea în categoria de microîntreprindere, întreprindere mică</w:t>
            </w:r>
            <w:r w:rsidRPr="00D92506">
              <w:rPr>
                <w:rFonts w:hAnsiTheme="minorHAnsi" w:cstheme="minorHAnsi"/>
                <w:b/>
                <w:sz w:val="24"/>
                <w:szCs w:val="24"/>
                <w:lang w:eastAsia="fr-FR"/>
              </w:rPr>
              <w:t>la momentul depunerii cererii de finanţare.</w:t>
            </w:r>
          </w:p>
          <w:p w:rsidR="00D92506" w:rsidRPr="00D92506" w:rsidRDefault="00D92506" w:rsidP="00D92506">
            <w:pPr>
              <w:spacing w:after="0" w:line="240" w:lineRule="auto"/>
              <w:jc w:val="both"/>
              <w:rPr>
                <w:rFonts w:hAnsiTheme="minorHAnsi" w:cstheme="minorHAnsi"/>
                <w:sz w:val="24"/>
                <w:szCs w:val="24"/>
                <w:u w:val="single"/>
                <w:lang w:eastAsia="en-US"/>
              </w:rPr>
            </w:pPr>
            <w:r w:rsidRPr="00D92506">
              <w:rPr>
                <w:rFonts w:hAnsiTheme="minorHAnsi" w:cstheme="minorHAnsi"/>
                <w:sz w:val="24"/>
                <w:szCs w:val="24"/>
                <w:lang w:eastAsia="en-US"/>
              </w:rPr>
              <w:t>Pentru intreprinderea nou infiintata, numarul de salariati este cel declarat in Declaratia privind incadrarea intreprinderii  in categoria intreprinderilor mici si mijlocii si poate fi diferit de numarul  de salariati prevazut in proiect.</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lastRenderedPageBreak/>
              <w:t xml:space="preserve">Expertul va atasa print-screen–urile și Cerificatele Constatatoare din RECOM identificate pentru </w:t>
            </w:r>
            <w:r w:rsidRPr="00D92506">
              <w:rPr>
                <w:rFonts w:hAnsiTheme="minorHAnsi" w:cstheme="minorHAnsi"/>
                <w:bCs/>
                <w:sz w:val="24"/>
                <w:szCs w:val="24"/>
                <w:lang w:eastAsia="en-US"/>
              </w:rPr>
              <w:t>solicitant,</w:t>
            </w:r>
            <w:r w:rsidRPr="00D92506">
              <w:rPr>
                <w:rFonts w:hAnsiTheme="minorHAnsi" w:cstheme="minorHAnsi"/>
                <w:sz w:val="24"/>
                <w:szCs w:val="24"/>
                <w:lang w:eastAsia="en-US"/>
              </w:rPr>
              <w:t xml:space="preserve"> acționarii/ asociații acestuia, pentru a incheia verificarea realizată.</w:t>
            </w:r>
          </w:p>
          <w:p w:rsidR="00D92506" w:rsidRPr="00D92506" w:rsidRDefault="00D92506" w:rsidP="00D92506">
            <w:pPr>
              <w:spacing w:after="0" w:line="240" w:lineRule="auto"/>
              <w:jc w:val="both"/>
              <w:rPr>
                <w:rFonts w:hAnsiTheme="minorHAnsi" w:cstheme="minorHAnsi"/>
                <w:i/>
                <w:sz w:val="24"/>
                <w:szCs w:val="24"/>
                <w:lang w:eastAsia="en-US"/>
              </w:rPr>
            </w:pPr>
            <w:r w:rsidRPr="00D92506">
              <w:rPr>
                <w:rFonts w:hAnsiTheme="minorHAnsi" w:cstheme="minorHAnsi"/>
                <w:b/>
                <w:sz w:val="24"/>
                <w:szCs w:val="24"/>
                <w:lang w:eastAsia="en-US"/>
              </w:rPr>
              <w:t>Notă</w:t>
            </w:r>
            <w:r w:rsidRPr="00D92506">
              <w:rPr>
                <w:rFonts w:hAnsiTheme="minorHAnsi" w:cstheme="minorHAnsi"/>
                <w:sz w:val="24"/>
                <w:szCs w:val="24"/>
                <w:lang w:eastAsia="en-US"/>
              </w:rPr>
              <w:t xml:space="preserve">: </w:t>
            </w:r>
            <w:r w:rsidRPr="00D92506">
              <w:rPr>
                <w:rFonts w:hAnsiTheme="minorHAnsi" w:cstheme="minorHAnsi"/>
                <w:i/>
                <w:sz w:val="24"/>
                <w:szCs w:val="24"/>
                <w:lang w:eastAsia="en-US"/>
              </w:rPr>
              <w:t>Solicitantul poate depăşi categoria de microintreprindere/intreprindere mica pe perioada</w:t>
            </w:r>
            <w:r w:rsidR="005A48D1">
              <w:rPr>
                <w:rFonts w:hAnsiTheme="minorHAnsi" w:cstheme="minorHAnsi"/>
                <w:i/>
                <w:sz w:val="24"/>
                <w:szCs w:val="24"/>
                <w:lang w:eastAsia="en-US"/>
              </w:rPr>
              <w:t xml:space="preserve"> de implementare a proiectului.</w:t>
            </w:r>
          </w:p>
        </w:tc>
      </w:tr>
      <w:tr w:rsidR="00D92506" w:rsidRPr="00D92506" w:rsidTr="00E818E8">
        <w:trPr>
          <w:trHeight w:val="436"/>
        </w:trPr>
        <w:tc>
          <w:tcPr>
            <w:tcW w:w="3420" w:type="dxa"/>
            <w:shd w:val="clear" w:color="auto" w:fill="auto"/>
          </w:tcPr>
          <w:p w:rsidR="00D92506" w:rsidRPr="00D92506" w:rsidRDefault="00D92506" w:rsidP="00D92506">
            <w:pPr>
              <w:tabs>
                <w:tab w:val="left" w:pos="360"/>
              </w:tabs>
              <w:spacing w:after="0" w:line="240" w:lineRule="auto"/>
              <w:rPr>
                <w:rFonts w:eastAsia="Calibri" w:hAnsiTheme="minorHAnsi" w:cstheme="minorHAnsi"/>
                <w:bCs/>
                <w:sz w:val="24"/>
                <w:szCs w:val="24"/>
                <w:lang w:eastAsia="en-US"/>
              </w:rPr>
            </w:pPr>
            <w:r w:rsidRPr="00D92506">
              <w:rPr>
                <w:rFonts w:eastAsia="Calibri" w:hAnsiTheme="minorHAnsi" w:cstheme="minorHAnsi"/>
                <w:b/>
                <w:bCs/>
                <w:sz w:val="24"/>
                <w:szCs w:val="24"/>
                <w:lang w:eastAsia="en-US"/>
              </w:rPr>
              <w:lastRenderedPageBreak/>
              <w:t>Doc. 1</w:t>
            </w:r>
            <w:r w:rsidR="00BD351A">
              <w:rPr>
                <w:rFonts w:eastAsia="Calibri" w:hAnsiTheme="minorHAnsi" w:cstheme="minorHAnsi"/>
                <w:b/>
                <w:bCs/>
                <w:sz w:val="24"/>
                <w:szCs w:val="24"/>
                <w:lang w:eastAsia="en-US"/>
              </w:rPr>
              <w:t>1</w:t>
            </w:r>
            <w:r w:rsidRPr="00D92506">
              <w:rPr>
                <w:rFonts w:hAnsiTheme="minorHAnsi" w:cstheme="minorHAnsi"/>
                <w:b/>
                <w:sz w:val="24"/>
                <w:szCs w:val="24"/>
                <w:lang w:eastAsia="en-US" w:bidi="en-US"/>
              </w:rPr>
              <w:t>Declaraţie pe propria răspundere</w:t>
            </w:r>
            <w:r w:rsidRPr="00D92506">
              <w:rPr>
                <w:rFonts w:hAnsiTheme="minorHAnsi" w:cstheme="minorHAnsi"/>
                <w:sz w:val="24"/>
                <w:szCs w:val="24"/>
                <w:lang w:eastAsia="en-US" w:bidi="en-US"/>
              </w:rPr>
              <w:t xml:space="preserve"> a solicitantului privind respectarea regulii de </w:t>
            </w:r>
            <w:r w:rsidRPr="00D92506">
              <w:rPr>
                <w:rFonts w:hAnsiTheme="minorHAnsi" w:cstheme="minorHAnsi"/>
                <w:b/>
                <w:sz w:val="24"/>
                <w:szCs w:val="24"/>
                <w:lang w:eastAsia="en-US" w:bidi="en-US"/>
              </w:rPr>
              <w:t>cumul a ajutoarelor de minimis</w:t>
            </w:r>
            <w:r w:rsidRPr="00D92506">
              <w:rPr>
                <w:rFonts w:hAnsiTheme="minorHAnsi" w:cstheme="minorHAnsi"/>
                <w:sz w:val="24"/>
                <w:szCs w:val="24"/>
                <w:lang w:eastAsia="en-US" w:bidi="en-US"/>
              </w:rPr>
              <w:t xml:space="preserve"> (Anexa 6.2 din Ghidul solicitantului)</w:t>
            </w:r>
          </w:p>
          <w:p w:rsidR="00D92506" w:rsidRPr="00D92506" w:rsidRDefault="00D92506" w:rsidP="00E818E8">
            <w:pPr>
              <w:tabs>
                <w:tab w:val="left" w:pos="360"/>
              </w:tabs>
              <w:spacing w:after="0" w:line="240" w:lineRule="auto"/>
              <w:jc w:val="both"/>
              <w:rPr>
                <w:rFonts w:eastAsia="Calibri" w:hAnsiTheme="minorHAnsi" w:cstheme="minorHAnsi"/>
                <w:bCs/>
                <w:sz w:val="24"/>
                <w:szCs w:val="24"/>
                <w:lang w:eastAsia="en-US"/>
              </w:rPr>
            </w:pPr>
          </w:p>
        </w:tc>
        <w:tc>
          <w:tcPr>
            <w:tcW w:w="6035" w:type="dxa"/>
          </w:tcPr>
          <w:p w:rsidR="00D92506" w:rsidRPr="00D92506" w:rsidRDefault="00D92506" w:rsidP="00D92506">
            <w:pPr>
              <w:spacing w:after="0" w:line="240" w:lineRule="auto"/>
              <w:jc w:val="both"/>
              <w:rPr>
                <w:rFonts w:eastAsia="Calibri" w:hAnsiTheme="minorHAnsi" w:cstheme="minorHAnsi"/>
                <w:bCs/>
                <w:sz w:val="24"/>
                <w:szCs w:val="24"/>
                <w:lang w:eastAsia="en-US"/>
              </w:rPr>
            </w:pPr>
            <w:r w:rsidRPr="00D92506">
              <w:rPr>
                <w:rFonts w:eastAsia="Calibri" w:hAnsiTheme="minorHAnsi" w:cstheme="minorHAnsi"/>
                <w:bCs/>
                <w:sz w:val="24"/>
                <w:szCs w:val="24"/>
                <w:lang w:eastAsia="en-US"/>
              </w:rPr>
              <w:t>Se verifica in doc. 1</w:t>
            </w:r>
            <w:r w:rsidR="00BD351A">
              <w:rPr>
                <w:rFonts w:eastAsia="Calibri" w:hAnsiTheme="minorHAnsi" w:cstheme="minorHAnsi"/>
                <w:bCs/>
                <w:sz w:val="24"/>
                <w:szCs w:val="24"/>
                <w:lang w:eastAsia="en-US"/>
              </w:rPr>
              <w:t>1</w:t>
            </w:r>
            <w:r w:rsidRPr="00D92506">
              <w:rPr>
                <w:rFonts w:eastAsia="Calibri" w:hAnsiTheme="minorHAnsi" w:cstheme="minorHAnsi"/>
                <w:bCs/>
                <w:sz w:val="24"/>
                <w:szCs w:val="24"/>
                <w:lang w:eastAsia="en-US"/>
              </w:rPr>
              <w:t xml:space="preserve"> daca solicitantul a mai beneficiat de ajutoare de minimis si daca da, se verifica daca prin acordarea ajutorului de minimis solicitat prin cererea de finantare depusa, se respecta plafonul de 200.000 euro /beneficiar (intreprindere unica).</w:t>
            </w:r>
          </w:p>
          <w:p w:rsidR="00D92506" w:rsidRPr="00D92506" w:rsidRDefault="00D92506" w:rsidP="00D92506">
            <w:pPr>
              <w:spacing w:after="0" w:line="240" w:lineRule="auto"/>
              <w:jc w:val="both"/>
              <w:rPr>
                <w:rFonts w:eastAsia="Calibri" w:hAnsiTheme="minorHAnsi" w:cstheme="minorHAnsi"/>
                <w:bCs/>
                <w:sz w:val="24"/>
                <w:szCs w:val="24"/>
                <w:lang w:eastAsia="en-US"/>
              </w:rPr>
            </w:pPr>
            <w:r w:rsidRPr="00D92506">
              <w:rPr>
                <w:rFonts w:eastAsia="Calibri" w:hAnsiTheme="minorHAnsi" w:cstheme="minorHAnsi"/>
                <w:bCs/>
                <w:sz w:val="24"/>
                <w:szCs w:val="24"/>
                <w:lang w:eastAsia="en-US"/>
              </w:rPr>
              <w:t>„Întreprindere unică” include toate întreprinderile între care există cel puțin una dintre relațiile următoare:</w:t>
            </w:r>
          </w:p>
          <w:p w:rsidR="00D92506" w:rsidRPr="00D92506" w:rsidRDefault="00D92506" w:rsidP="00D92506">
            <w:pPr>
              <w:spacing w:after="0" w:line="240" w:lineRule="auto"/>
              <w:jc w:val="both"/>
              <w:rPr>
                <w:rFonts w:eastAsia="Calibri" w:hAnsiTheme="minorHAnsi" w:cstheme="minorHAnsi"/>
                <w:bCs/>
                <w:sz w:val="24"/>
                <w:szCs w:val="24"/>
                <w:lang w:eastAsia="en-US"/>
              </w:rPr>
            </w:pPr>
            <w:r w:rsidRPr="00D92506">
              <w:rPr>
                <w:rFonts w:eastAsia="Calibri" w:hAnsiTheme="minorHAnsi" w:cstheme="minorHAnsi"/>
                <w:bCs/>
                <w:sz w:val="24"/>
                <w:szCs w:val="24"/>
                <w:lang w:eastAsia="en-US"/>
              </w:rPr>
              <w:t>(a) o întreprindere deține majoritatea drepturilor de vot ale acționarilor sau ale asociaților unei alte întreprinderi;</w:t>
            </w:r>
          </w:p>
          <w:p w:rsidR="00D92506" w:rsidRPr="00D92506" w:rsidRDefault="00D92506" w:rsidP="00D92506">
            <w:pPr>
              <w:spacing w:after="0" w:line="240" w:lineRule="auto"/>
              <w:jc w:val="both"/>
              <w:rPr>
                <w:rFonts w:eastAsia="Calibri" w:hAnsiTheme="minorHAnsi" w:cstheme="minorHAnsi"/>
                <w:bCs/>
                <w:sz w:val="24"/>
                <w:szCs w:val="24"/>
                <w:lang w:eastAsia="en-US"/>
              </w:rPr>
            </w:pPr>
          </w:p>
          <w:p w:rsidR="00D92506" w:rsidRPr="00D92506" w:rsidRDefault="00D92506" w:rsidP="00D92506">
            <w:pPr>
              <w:spacing w:after="0" w:line="240" w:lineRule="auto"/>
              <w:jc w:val="both"/>
              <w:rPr>
                <w:rFonts w:eastAsia="Calibri" w:hAnsiTheme="minorHAnsi" w:cstheme="minorHAnsi"/>
                <w:bCs/>
                <w:sz w:val="24"/>
                <w:szCs w:val="24"/>
                <w:lang w:eastAsia="en-US"/>
              </w:rPr>
            </w:pPr>
            <w:r w:rsidRPr="00D92506">
              <w:rPr>
                <w:rFonts w:eastAsia="Calibri" w:hAnsiTheme="minorHAnsi" w:cstheme="minorHAnsi"/>
                <w:bCs/>
                <w:sz w:val="24"/>
                <w:szCs w:val="24"/>
                <w:lang w:eastAsia="en-US"/>
              </w:rPr>
              <w:t>(b) o întreprindere are dreptul de a numi sau revoca majoritatea membrilor organelor de administrare, de conducere sau de supraveghere ale unei alte întreprinderi;</w:t>
            </w:r>
          </w:p>
          <w:p w:rsidR="00D92506" w:rsidRPr="00D92506" w:rsidRDefault="00D92506" w:rsidP="00D92506">
            <w:pPr>
              <w:spacing w:after="0" w:line="240" w:lineRule="auto"/>
              <w:jc w:val="both"/>
              <w:rPr>
                <w:rFonts w:eastAsia="Calibri" w:hAnsiTheme="minorHAnsi" w:cstheme="minorHAnsi"/>
                <w:bCs/>
                <w:sz w:val="24"/>
                <w:szCs w:val="24"/>
                <w:lang w:eastAsia="en-US"/>
              </w:rPr>
            </w:pPr>
          </w:p>
          <w:p w:rsidR="00D92506" w:rsidRPr="00D92506" w:rsidRDefault="00D92506" w:rsidP="00D92506">
            <w:pPr>
              <w:spacing w:after="0" w:line="240" w:lineRule="auto"/>
              <w:jc w:val="both"/>
              <w:rPr>
                <w:rFonts w:eastAsia="Calibri" w:hAnsiTheme="minorHAnsi" w:cstheme="minorHAnsi"/>
                <w:bCs/>
                <w:sz w:val="24"/>
                <w:szCs w:val="24"/>
                <w:lang w:eastAsia="en-US"/>
              </w:rPr>
            </w:pPr>
            <w:r w:rsidRPr="00D92506">
              <w:rPr>
                <w:rFonts w:eastAsia="Calibri" w:hAnsiTheme="minorHAnsi" w:cstheme="minorHAnsi"/>
                <w:bCs/>
                <w:sz w:val="24"/>
                <w:szCs w:val="24"/>
                <w:lang w:eastAsia="en-US"/>
              </w:rPr>
              <w:t>(c) o întreprindere are dreptul de a exercita o influență dominantă asupra altei întreprinderi în temeiul unui contract încheiat cu întreprinderea în cauză sau în temeiul unei prevederi din contractul de societate sau din statutul acesteia;</w:t>
            </w:r>
          </w:p>
          <w:p w:rsidR="00D92506" w:rsidRPr="00D92506" w:rsidRDefault="00D92506" w:rsidP="00D92506">
            <w:pPr>
              <w:spacing w:after="0" w:line="240" w:lineRule="auto"/>
              <w:jc w:val="both"/>
              <w:rPr>
                <w:rFonts w:eastAsia="Calibri" w:hAnsiTheme="minorHAnsi" w:cstheme="minorHAnsi"/>
                <w:bCs/>
                <w:sz w:val="24"/>
                <w:szCs w:val="24"/>
                <w:lang w:eastAsia="en-US"/>
              </w:rPr>
            </w:pPr>
          </w:p>
          <w:p w:rsidR="00D92506" w:rsidRPr="00D92506" w:rsidRDefault="00D92506" w:rsidP="00D92506">
            <w:pPr>
              <w:spacing w:after="0" w:line="240" w:lineRule="auto"/>
              <w:jc w:val="both"/>
              <w:rPr>
                <w:rFonts w:eastAsia="Calibri" w:hAnsiTheme="minorHAnsi" w:cstheme="minorHAnsi"/>
                <w:bCs/>
                <w:sz w:val="24"/>
                <w:szCs w:val="24"/>
                <w:lang w:eastAsia="en-US"/>
              </w:rPr>
            </w:pPr>
            <w:r w:rsidRPr="00D92506">
              <w:rPr>
                <w:rFonts w:eastAsia="Calibri" w:hAnsiTheme="minorHAnsi" w:cstheme="minorHAnsi"/>
                <w:bCs/>
                <w:sz w:val="24"/>
                <w:szCs w:val="24"/>
                <w:lang w:eastAsia="en-US"/>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rsidR="00D92506" w:rsidRPr="00D92506" w:rsidRDefault="00D92506" w:rsidP="00D92506">
            <w:pPr>
              <w:spacing w:after="0" w:line="240" w:lineRule="auto"/>
              <w:jc w:val="both"/>
              <w:rPr>
                <w:rFonts w:eastAsia="Calibri" w:hAnsiTheme="minorHAnsi" w:cstheme="minorHAnsi"/>
                <w:bCs/>
                <w:sz w:val="24"/>
                <w:szCs w:val="24"/>
                <w:lang w:eastAsia="en-US"/>
              </w:rPr>
            </w:pPr>
          </w:p>
          <w:p w:rsidR="00D92506" w:rsidRPr="00D92506" w:rsidRDefault="00D92506" w:rsidP="00D92506">
            <w:pPr>
              <w:spacing w:after="0" w:line="240" w:lineRule="auto"/>
              <w:jc w:val="both"/>
              <w:rPr>
                <w:rFonts w:eastAsia="Calibri" w:hAnsiTheme="minorHAnsi" w:cstheme="minorHAnsi"/>
                <w:bCs/>
                <w:sz w:val="24"/>
                <w:szCs w:val="24"/>
                <w:lang w:eastAsia="en-US"/>
              </w:rPr>
            </w:pPr>
            <w:r w:rsidRPr="00D92506">
              <w:rPr>
                <w:rFonts w:eastAsia="Calibri" w:hAnsiTheme="minorHAnsi" w:cstheme="minorHAnsi"/>
                <w:bCs/>
                <w:sz w:val="24"/>
                <w:szCs w:val="24"/>
                <w:lang w:eastAsia="en-US"/>
              </w:rPr>
              <w:t>Întreprinderile care întrețin, cu una sau mai multe întreprinderi, relațiile la care se face referire la alineatul (1) literele (a)-(d) sunt considerate întreprinderi unice.</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Cumulul ajutorului de minimis pentru întreprinderea unică se determina luand in considerare numai legaturile între persoanele juridice/persoanele fizice autorizate, nu si prin intermediul persoanelor fizice.</w:t>
            </w:r>
          </w:p>
          <w:p w:rsidR="00D92506" w:rsidRPr="00D92506" w:rsidRDefault="00D92506" w:rsidP="00D92506">
            <w:pPr>
              <w:spacing w:after="0" w:line="240" w:lineRule="auto"/>
              <w:rPr>
                <w:rFonts w:hAnsiTheme="minorHAnsi" w:cstheme="minorHAnsi"/>
                <w:sz w:val="24"/>
                <w:szCs w:val="24"/>
                <w:lang w:eastAsia="en-US"/>
              </w:rPr>
            </w:pPr>
            <w:r w:rsidRPr="00D92506">
              <w:rPr>
                <w:rFonts w:hAnsiTheme="minorHAnsi" w:cstheme="minorHAnsi"/>
                <w:sz w:val="24"/>
                <w:szCs w:val="24"/>
                <w:lang w:eastAsia="en-US"/>
              </w:rPr>
              <w:t xml:space="preserve">Astfel două sau mai multe întreprinderi pot fi legate prin intermediul persoanelor fizice conform legii 346/2004 dar </w:t>
            </w:r>
            <w:r w:rsidRPr="00D92506">
              <w:rPr>
                <w:rFonts w:hAnsiTheme="minorHAnsi" w:cstheme="minorHAnsi"/>
                <w:sz w:val="24"/>
                <w:szCs w:val="24"/>
                <w:lang w:eastAsia="en-US"/>
              </w:rPr>
              <w:lastRenderedPageBreak/>
              <w:t>nu vor fi considerate intreprindere unica.</w:t>
            </w:r>
          </w:p>
          <w:p w:rsidR="00D92506" w:rsidRPr="00D92506" w:rsidRDefault="00D92506" w:rsidP="00D92506">
            <w:pPr>
              <w:spacing w:after="0" w:line="240" w:lineRule="auto"/>
              <w:jc w:val="both"/>
              <w:rPr>
                <w:rFonts w:eastAsia="Calibri" w:hAnsiTheme="minorHAnsi" w:cstheme="minorHAnsi"/>
                <w:bCs/>
                <w:sz w:val="24"/>
                <w:szCs w:val="24"/>
                <w:lang w:eastAsia="en-US"/>
              </w:rPr>
            </w:pPr>
          </w:p>
          <w:p w:rsidR="00D92506" w:rsidRPr="00D92506" w:rsidRDefault="00D92506" w:rsidP="00D92506">
            <w:pPr>
              <w:spacing w:after="0" w:line="240" w:lineRule="auto"/>
              <w:jc w:val="both"/>
              <w:rPr>
                <w:rFonts w:eastAsia="Calibri" w:hAnsiTheme="minorHAnsi" w:cstheme="minorHAnsi"/>
                <w:b/>
                <w:bCs/>
                <w:sz w:val="24"/>
                <w:szCs w:val="24"/>
                <w:lang w:eastAsia="en-US"/>
              </w:rPr>
            </w:pPr>
            <w:r w:rsidRPr="00D92506">
              <w:rPr>
                <w:rFonts w:eastAsia="Calibri" w:hAnsiTheme="minorHAnsi" w:cstheme="minorHAnsi"/>
                <w:bCs/>
                <w:sz w:val="24"/>
                <w:szCs w:val="24"/>
                <w:lang w:eastAsia="en-US"/>
              </w:rPr>
              <w:t>În cazul în care, prin acordarea ajutorului de minimis solicitat prin Cererea de Finanţare</w:t>
            </w:r>
            <w:r w:rsidR="00FF27D8">
              <w:rPr>
                <w:rFonts w:eastAsia="Calibri" w:hAnsiTheme="minorHAnsi" w:cstheme="minorHAnsi"/>
                <w:bCs/>
                <w:sz w:val="24"/>
                <w:szCs w:val="24"/>
                <w:lang w:eastAsia="en-US"/>
              </w:rPr>
              <w:t xml:space="preserve"> depusă pe sub-măsura 6.2</w:t>
            </w:r>
            <w:r w:rsidRPr="00D92506">
              <w:rPr>
                <w:rFonts w:eastAsia="Calibri" w:hAnsiTheme="minorHAnsi" w:cstheme="minorHAnsi"/>
                <w:bCs/>
                <w:sz w:val="24"/>
                <w:szCs w:val="24"/>
                <w:lang w:eastAsia="en-US"/>
              </w:rPr>
              <w:t xml:space="preserve">, se depăşeste plafonul de 200.000 euro/beneficiar (întreprindere unică), </w:t>
            </w:r>
            <w:r w:rsidRPr="00D92506">
              <w:rPr>
                <w:rFonts w:eastAsia="Calibri" w:hAnsiTheme="minorHAnsi" w:cstheme="minorHAnsi"/>
                <w:b/>
                <w:bCs/>
                <w:sz w:val="24"/>
                <w:szCs w:val="24"/>
                <w:lang w:eastAsia="en-US"/>
              </w:rPr>
              <w:t>proiectul va fi declarat neeligibil.</w:t>
            </w:r>
          </w:p>
          <w:p w:rsidR="00D92506" w:rsidRPr="00D92506" w:rsidRDefault="00D92506" w:rsidP="00D92506">
            <w:pPr>
              <w:spacing w:after="0" w:line="240" w:lineRule="auto"/>
              <w:jc w:val="both"/>
              <w:rPr>
                <w:rFonts w:eastAsia="Calibri" w:hAnsiTheme="minorHAnsi" w:cstheme="minorHAnsi"/>
                <w:bCs/>
                <w:sz w:val="24"/>
                <w:szCs w:val="24"/>
                <w:lang w:eastAsia="en-US"/>
              </w:rPr>
            </w:pPr>
            <w:r w:rsidRPr="00D92506">
              <w:rPr>
                <w:rFonts w:eastAsia="Calibri" w:hAnsiTheme="minorHAnsi" w:cstheme="minorHAnsi"/>
                <w:bCs/>
                <w:sz w:val="24"/>
                <w:szCs w:val="24"/>
                <w:lang w:eastAsia="en-US"/>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rsidR="00D92506" w:rsidRPr="00D92506" w:rsidRDefault="00D92506" w:rsidP="00D92506">
            <w:pPr>
              <w:spacing w:after="0" w:line="240" w:lineRule="auto"/>
              <w:jc w:val="both"/>
              <w:rPr>
                <w:rFonts w:eastAsia="Calibri" w:hAnsiTheme="minorHAnsi" w:cstheme="minorHAnsi"/>
                <w:bCs/>
                <w:sz w:val="24"/>
                <w:szCs w:val="24"/>
                <w:lang w:eastAsia="en-US"/>
              </w:rPr>
            </w:pPr>
            <w:r w:rsidRPr="00D92506">
              <w:rPr>
                <w:rFonts w:eastAsia="Calibri" w:hAnsiTheme="minorHAnsi" w:cstheme="minorHAnsi"/>
                <w:bCs/>
                <w:i/>
                <w:sz w:val="24"/>
                <w:szCs w:val="24"/>
                <w:lang w:eastAsia="en-US"/>
              </w:rPr>
              <w:t xml:space="preserve">Constituie </w:t>
            </w:r>
            <w:r w:rsidRPr="00D92506">
              <w:rPr>
                <w:rFonts w:eastAsia="Calibri" w:hAnsiTheme="minorHAnsi" w:cstheme="minorHAnsi"/>
                <w:b/>
                <w:bCs/>
                <w:i/>
                <w:sz w:val="24"/>
                <w:szCs w:val="24"/>
                <w:lang w:eastAsia="en-US"/>
              </w:rPr>
              <w:t>eroare de fond</w:t>
            </w:r>
            <w:r w:rsidRPr="00D92506">
              <w:rPr>
                <w:rFonts w:eastAsia="Calibri" w:hAnsiTheme="minorHAnsi" w:cstheme="minorHAnsi"/>
                <w:bCs/>
                <w:i/>
                <w:sz w:val="24"/>
                <w:szCs w:val="24"/>
                <w:lang w:eastAsia="en-US"/>
              </w:rPr>
              <w:t xml:space="preserve"> nesemnarea declaraţiilor pe propria răspundere, situație în care proiectul este declarat </w:t>
            </w:r>
            <w:r w:rsidRPr="00D92506">
              <w:rPr>
                <w:rFonts w:eastAsia="Calibri" w:hAnsiTheme="minorHAnsi" w:cstheme="minorHAnsi"/>
                <w:b/>
                <w:bCs/>
                <w:i/>
                <w:sz w:val="24"/>
                <w:szCs w:val="24"/>
                <w:lang w:eastAsia="en-US"/>
              </w:rPr>
              <w:t>neeligibil</w:t>
            </w:r>
          </w:p>
        </w:tc>
      </w:tr>
    </w:tbl>
    <w:p w:rsidR="00D92506" w:rsidRPr="00D92506" w:rsidRDefault="00927ED8" w:rsidP="00D92506">
      <w:pPr>
        <w:tabs>
          <w:tab w:val="left" w:pos="3120"/>
          <w:tab w:val="center" w:pos="4320"/>
          <w:tab w:val="right" w:pos="8640"/>
        </w:tabs>
        <w:spacing w:after="0" w:line="240" w:lineRule="auto"/>
        <w:jc w:val="both"/>
        <w:rPr>
          <w:rFonts w:hAnsiTheme="minorHAnsi" w:cstheme="minorHAnsi"/>
          <w:b/>
          <w:sz w:val="24"/>
          <w:szCs w:val="24"/>
          <w:lang w:eastAsia="en-US"/>
        </w:rPr>
      </w:pPr>
      <w:r>
        <w:rPr>
          <w:rFonts w:hAnsiTheme="minorHAnsi" w:cstheme="minorHAnsi"/>
          <w:sz w:val="24"/>
          <w:szCs w:val="24"/>
          <w:lang w:eastAsia="en-US"/>
        </w:rPr>
        <w:lastRenderedPageBreak/>
        <w:t>„</w:t>
      </w:r>
      <w:r w:rsidR="00D92506" w:rsidRPr="00D92506">
        <w:rPr>
          <w:rFonts w:hAnsiTheme="minorHAnsi" w:cstheme="minorHAnsi"/>
          <w:sz w:val="24"/>
          <w:szCs w:val="24"/>
          <w:lang w:eastAsia="en-US"/>
        </w:rPr>
        <w:t>Dacă în urma verificării efectuate în conformitate cu precizarile din coloana “puncte de verificat”, expertul constata că solicitantul indeplineste toate punctele verificate, va bifa caseta ”Eligibil”. În caz contrar se va bifa “Neeligibil”, cererea fiind declarată neeligibilă. Se continua verificarea eligibilitatii.</w:t>
      </w:r>
    </w:p>
    <w:p w:rsidR="00D92506" w:rsidRPr="00D92506" w:rsidRDefault="00D92506" w:rsidP="00D92506">
      <w:pPr>
        <w:tabs>
          <w:tab w:val="left" w:pos="3120"/>
          <w:tab w:val="center" w:pos="4320"/>
          <w:tab w:val="right" w:pos="8640"/>
        </w:tabs>
        <w:spacing w:after="0" w:line="240" w:lineRule="auto"/>
        <w:jc w:val="both"/>
        <w:rPr>
          <w:rFonts w:hAnsiTheme="minorHAnsi" w:cstheme="minorHAnsi"/>
          <w:b/>
          <w:sz w:val="24"/>
          <w:szCs w:val="24"/>
          <w:lang w:eastAsia="en-US"/>
        </w:rPr>
      </w:pPr>
      <w:r w:rsidRPr="00D92506">
        <w:rPr>
          <w:rFonts w:hAnsiTheme="minorHAnsi" w:cstheme="minorHAnsi"/>
          <w:b/>
          <w:sz w:val="24"/>
          <w:szCs w:val="24"/>
          <w:lang w:eastAsia="en-US"/>
        </w:rPr>
        <w:br w:type="page"/>
      </w:r>
    </w:p>
    <w:p w:rsidR="00D92506" w:rsidRPr="00D92506" w:rsidRDefault="00D92506" w:rsidP="005A48D1">
      <w:pPr>
        <w:shd w:val="clear" w:color="auto" w:fill="F7CAAC" w:themeFill="accent2" w:themeFillTint="66"/>
        <w:spacing w:after="0" w:line="240" w:lineRule="auto"/>
        <w:rPr>
          <w:rFonts w:hAnsiTheme="minorHAnsi" w:cstheme="minorHAnsi"/>
          <w:b/>
          <w:bCs/>
          <w:sz w:val="24"/>
          <w:szCs w:val="24"/>
          <w:lang w:eastAsia="fr-FR"/>
        </w:rPr>
      </w:pPr>
      <w:r w:rsidRPr="00D92506">
        <w:rPr>
          <w:rFonts w:hAnsiTheme="minorHAnsi" w:cstheme="minorHAnsi"/>
          <w:b/>
          <w:sz w:val="24"/>
          <w:szCs w:val="24"/>
          <w:lang w:eastAsia="en-US"/>
        </w:rPr>
        <w:lastRenderedPageBreak/>
        <w:t>EG2 -</w:t>
      </w:r>
      <w:r w:rsidRPr="00D92506">
        <w:rPr>
          <w:rFonts w:hAnsiTheme="minorHAnsi" w:cstheme="minorHAnsi"/>
          <w:b/>
          <w:bCs/>
          <w:sz w:val="24"/>
          <w:szCs w:val="24"/>
          <w:lang w:eastAsia="fr-FR"/>
        </w:rPr>
        <w:t xml:space="preserve"> Solicitantul trebuie să prezinte un plan de afaceri.</w:t>
      </w:r>
    </w:p>
    <w:p w:rsidR="00D92506" w:rsidRPr="00D92506" w:rsidRDefault="00D92506" w:rsidP="00D92506">
      <w:pPr>
        <w:tabs>
          <w:tab w:val="left" w:pos="3120"/>
          <w:tab w:val="center" w:pos="4320"/>
          <w:tab w:val="right" w:pos="8640"/>
        </w:tabs>
        <w:spacing w:after="0" w:line="240" w:lineRule="auto"/>
        <w:rPr>
          <w:rFonts w:hAnsiTheme="minorHAnsi" w:cstheme="minorHAnsi"/>
          <w:b/>
          <w:sz w:val="24"/>
          <w:szCs w:val="24"/>
          <w:lang w:eastAsia="en-US"/>
        </w:rPr>
      </w:pP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5"/>
        <w:gridCol w:w="6785"/>
      </w:tblGrid>
      <w:tr w:rsidR="00D92506" w:rsidRPr="00D92506" w:rsidTr="00893A68">
        <w:tc>
          <w:tcPr>
            <w:tcW w:w="2605" w:type="dxa"/>
            <w:shd w:val="clear" w:color="auto" w:fill="C0C0C0"/>
          </w:tcPr>
          <w:p w:rsidR="00D92506" w:rsidRPr="00D92506" w:rsidRDefault="00D92506" w:rsidP="00D92506">
            <w:pPr>
              <w:keepNext/>
              <w:spacing w:after="0" w:line="240" w:lineRule="auto"/>
              <w:outlineLvl w:val="0"/>
              <w:rPr>
                <w:rFonts w:hAnsiTheme="minorHAnsi" w:cstheme="minorHAnsi"/>
                <w:b/>
                <w:bCs/>
                <w:sz w:val="24"/>
                <w:szCs w:val="24"/>
                <w:lang w:eastAsia="en-US"/>
              </w:rPr>
            </w:pPr>
          </w:p>
          <w:p w:rsidR="00D92506" w:rsidRPr="00D92506" w:rsidRDefault="00D92506" w:rsidP="00D92506">
            <w:pPr>
              <w:keepNext/>
              <w:spacing w:after="0" w:line="240" w:lineRule="auto"/>
              <w:outlineLvl w:val="0"/>
              <w:rPr>
                <w:rFonts w:hAnsiTheme="minorHAnsi" w:cstheme="minorHAnsi"/>
                <w:b/>
                <w:bCs/>
                <w:sz w:val="24"/>
                <w:szCs w:val="24"/>
                <w:lang w:eastAsia="en-US"/>
              </w:rPr>
            </w:pPr>
            <w:r w:rsidRPr="00D92506">
              <w:rPr>
                <w:rFonts w:hAnsiTheme="minorHAnsi" w:cstheme="minorHAnsi"/>
                <w:b/>
                <w:bCs/>
                <w:sz w:val="24"/>
                <w:szCs w:val="24"/>
                <w:lang w:eastAsia="en-US"/>
              </w:rPr>
              <w:t>DOCUMENTE  NECESARE  VERIFICARII</w:t>
            </w:r>
          </w:p>
        </w:tc>
        <w:tc>
          <w:tcPr>
            <w:tcW w:w="6785" w:type="dxa"/>
            <w:shd w:val="clear" w:color="auto" w:fill="C0C0C0"/>
          </w:tcPr>
          <w:p w:rsidR="00D92506" w:rsidRPr="00D92506" w:rsidRDefault="00D92506" w:rsidP="00D92506">
            <w:pPr>
              <w:spacing w:after="0" w:line="240" w:lineRule="auto"/>
              <w:jc w:val="both"/>
              <w:rPr>
                <w:rFonts w:hAnsiTheme="minorHAnsi" w:cstheme="minorHAnsi"/>
                <w:b/>
                <w:sz w:val="24"/>
                <w:szCs w:val="24"/>
                <w:lang w:eastAsia="en-US"/>
              </w:rPr>
            </w:pPr>
          </w:p>
          <w:p w:rsidR="00D92506" w:rsidRPr="00D92506" w:rsidRDefault="00D92506" w:rsidP="00D92506">
            <w:pPr>
              <w:spacing w:after="0" w:line="240" w:lineRule="auto"/>
              <w:jc w:val="both"/>
              <w:rPr>
                <w:rFonts w:hAnsiTheme="minorHAnsi" w:cstheme="minorHAnsi"/>
                <w:b/>
                <w:sz w:val="24"/>
                <w:szCs w:val="24"/>
                <w:lang w:eastAsia="en-US"/>
              </w:rPr>
            </w:pPr>
            <w:r w:rsidRPr="00D92506">
              <w:rPr>
                <w:rFonts w:hAnsiTheme="minorHAnsi" w:cstheme="minorHAnsi"/>
                <w:b/>
                <w:sz w:val="24"/>
                <w:szCs w:val="24"/>
                <w:lang w:eastAsia="en-US"/>
              </w:rPr>
              <w:t>PUNCTE DE VERIFICAT ÎN DOCUMENTE</w:t>
            </w:r>
          </w:p>
        </w:tc>
      </w:tr>
      <w:tr w:rsidR="00D92506" w:rsidRPr="00D92506" w:rsidTr="00893A68">
        <w:trPr>
          <w:trHeight w:val="526"/>
        </w:trPr>
        <w:tc>
          <w:tcPr>
            <w:tcW w:w="2605" w:type="dxa"/>
          </w:tcPr>
          <w:p w:rsidR="00D92506" w:rsidRPr="00D92506" w:rsidRDefault="00D92506" w:rsidP="00D92506">
            <w:pPr>
              <w:tabs>
                <w:tab w:val="left" w:pos="1418"/>
              </w:tabs>
              <w:spacing w:after="0" w:line="240" w:lineRule="auto"/>
              <w:jc w:val="both"/>
              <w:rPr>
                <w:rFonts w:hAnsiTheme="minorHAnsi" w:cstheme="minorHAnsi"/>
                <w:sz w:val="24"/>
                <w:szCs w:val="24"/>
              </w:rPr>
            </w:pPr>
            <w:r w:rsidRPr="00D92506">
              <w:rPr>
                <w:rFonts w:hAnsiTheme="minorHAnsi" w:cstheme="minorHAnsi"/>
                <w:b/>
                <w:sz w:val="24"/>
                <w:szCs w:val="24"/>
              </w:rPr>
              <w:t>Doc.1</w:t>
            </w:r>
            <w:r w:rsidRPr="00D92506">
              <w:rPr>
                <w:rFonts w:hAnsiTheme="minorHAnsi" w:cstheme="minorHAnsi"/>
                <w:sz w:val="24"/>
                <w:szCs w:val="24"/>
              </w:rPr>
              <w:t xml:space="preserve"> Plan de afaceri</w:t>
            </w:r>
          </w:p>
          <w:p w:rsidR="00D92506" w:rsidRPr="00D92506" w:rsidRDefault="00D92506" w:rsidP="00D92506">
            <w:pPr>
              <w:tabs>
                <w:tab w:val="left" w:pos="1418"/>
              </w:tabs>
              <w:spacing w:after="0" w:line="240" w:lineRule="auto"/>
              <w:jc w:val="both"/>
              <w:rPr>
                <w:rFonts w:hAnsiTheme="minorHAnsi" w:cstheme="minorHAnsi"/>
                <w:sz w:val="24"/>
                <w:szCs w:val="24"/>
              </w:rPr>
            </w:pPr>
          </w:p>
          <w:p w:rsidR="00D92506" w:rsidRPr="00D92506" w:rsidRDefault="00D92506" w:rsidP="00D92506">
            <w:pPr>
              <w:tabs>
                <w:tab w:val="left" w:pos="1418"/>
              </w:tabs>
              <w:spacing w:after="0" w:line="240" w:lineRule="auto"/>
              <w:jc w:val="both"/>
              <w:rPr>
                <w:rFonts w:hAnsiTheme="minorHAnsi" w:cstheme="minorHAnsi"/>
                <w:sz w:val="24"/>
                <w:szCs w:val="24"/>
              </w:rPr>
            </w:pPr>
            <w:r w:rsidRPr="00D92506">
              <w:rPr>
                <w:rFonts w:hAnsiTheme="minorHAnsi" w:cstheme="minorHAnsi"/>
                <w:b/>
                <w:sz w:val="24"/>
                <w:szCs w:val="24"/>
              </w:rPr>
              <w:t>Secţiunea F Cererea  de finantare</w:t>
            </w:r>
            <w:r w:rsidRPr="00D92506">
              <w:rPr>
                <w:rFonts w:hAnsiTheme="minorHAnsi" w:cstheme="minorHAnsi"/>
                <w:sz w:val="24"/>
                <w:szCs w:val="24"/>
              </w:rPr>
              <w:t xml:space="preserve"> - Angajament ca va face dovada desfasurarii  activităților comerciale prin producția comercializată </w:t>
            </w:r>
            <w:r w:rsidR="005A48D1">
              <w:rPr>
                <w:rFonts w:hAnsiTheme="minorHAnsi" w:cstheme="minorHAnsi"/>
                <w:sz w:val="24"/>
                <w:szCs w:val="24"/>
              </w:rPr>
              <w:t xml:space="preserve">sau prin activitățile prestate, </w:t>
            </w:r>
            <w:r w:rsidRPr="00D92506">
              <w:rPr>
                <w:rFonts w:hAnsiTheme="minorHAnsi" w:cstheme="minorHAnsi"/>
                <w:sz w:val="24"/>
                <w:szCs w:val="24"/>
              </w:rPr>
              <w:t>inaintea solicitarii celei de-a doua transe de plată.</w:t>
            </w:r>
          </w:p>
          <w:p w:rsidR="00D92506" w:rsidRPr="00D92506" w:rsidRDefault="00D92506" w:rsidP="00D92506">
            <w:pPr>
              <w:tabs>
                <w:tab w:val="left" w:pos="1418"/>
              </w:tabs>
              <w:spacing w:after="0" w:line="240" w:lineRule="auto"/>
              <w:jc w:val="both"/>
              <w:rPr>
                <w:rFonts w:hAnsiTheme="minorHAnsi" w:cstheme="minorHAnsi"/>
                <w:sz w:val="24"/>
                <w:szCs w:val="24"/>
              </w:rPr>
            </w:pPr>
            <w:r w:rsidRPr="00D92506">
              <w:rPr>
                <w:rFonts w:hAnsiTheme="minorHAnsi" w:cstheme="minorHAnsi"/>
                <w:sz w:val="24"/>
                <w:szCs w:val="24"/>
              </w:rPr>
              <w:t xml:space="preserve">Anexa 7 la Ghidul Solicitantului </w:t>
            </w:r>
          </w:p>
          <w:p w:rsidR="00D92506" w:rsidRPr="00D92506" w:rsidRDefault="00D92506" w:rsidP="00D92506">
            <w:pPr>
              <w:spacing w:after="0" w:line="240" w:lineRule="auto"/>
              <w:jc w:val="both"/>
              <w:rPr>
                <w:rFonts w:hAnsiTheme="minorHAnsi" w:cstheme="minorHAnsi"/>
                <w:spacing w:val="2"/>
                <w:sz w:val="24"/>
                <w:szCs w:val="24"/>
                <w:lang w:eastAsia="en-US"/>
              </w:rPr>
            </w:pPr>
            <w:r w:rsidRPr="00D92506">
              <w:rPr>
                <w:rFonts w:hAnsiTheme="minorHAnsi" w:cstheme="minorHAnsi"/>
                <w:b/>
                <w:spacing w:val="2"/>
                <w:sz w:val="24"/>
                <w:szCs w:val="24"/>
                <w:lang w:eastAsia="en-US"/>
              </w:rPr>
              <w:t>Cererea de finanţare</w:t>
            </w:r>
            <w:r w:rsidRPr="00D92506">
              <w:rPr>
                <w:rFonts w:hAnsiTheme="minorHAnsi" w:cstheme="minorHAnsi"/>
                <w:spacing w:val="2"/>
                <w:sz w:val="24"/>
                <w:szCs w:val="24"/>
                <w:lang w:eastAsia="en-US"/>
              </w:rPr>
              <w:t xml:space="preserve"> - </w:t>
            </w:r>
            <w:r w:rsidRPr="00D92506">
              <w:rPr>
                <w:rFonts w:hAnsiTheme="minorHAnsi" w:cstheme="minorHAnsi"/>
                <w:sz w:val="24"/>
                <w:szCs w:val="24"/>
                <w:lang w:eastAsia="en-US"/>
              </w:rPr>
              <w:t xml:space="preserve">Valoarea sprijinului </w:t>
            </w:r>
          </w:p>
          <w:p w:rsidR="00D92506" w:rsidRPr="00D92506" w:rsidRDefault="00D92506" w:rsidP="00D92506">
            <w:pPr>
              <w:spacing w:after="0" w:line="240" w:lineRule="auto"/>
              <w:jc w:val="both"/>
              <w:rPr>
                <w:rFonts w:hAnsiTheme="minorHAnsi" w:cstheme="minorHAnsi"/>
                <w:spacing w:val="2"/>
                <w:sz w:val="24"/>
                <w:szCs w:val="24"/>
                <w:lang w:eastAsia="en-US"/>
              </w:rPr>
            </w:pPr>
          </w:p>
          <w:p w:rsidR="00D92506" w:rsidRPr="00D92506" w:rsidRDefault="00D92506" w:rsidP="00D92506">
            <w:pPr>
              <w:tabs>
                <w:tab w:val="left" w:pos="1418"/>
              </w:tabs>
              <w:spacing w:after="0" w:line="240" w:lineRule="auto"/>
              <w:jc w:val="both"/>
              <w:rPr>
                <w:rFonts w:hAnsiTheme="minorHAnsi" w:cstheme="minorHAnsi"/>
                <w:sz w:val="24"/>
                <w:szCs w:val="24"/>
              </w:rPr>
            </w:pPr>
          </w:p>
        </w:tc>
        <w:tc>
          <w:tcPr>
            <w:tcW w:w="6785" w:type="dxa"/>
          </w:tcPr>
          <w:p w:rsidR="00D92506" w:rsidRPr="00D92506" w:rsidRDefault="00D92506" w:rsidP="00D92506">
            <w:pPr>
              <w:tabs>
                <w:tab w:val="left" w:pos="151"/>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Se verifica daca Planul de Afaceri este prezentat si completat conform modelului cadru din Anexa 2 la Ghidul Solicitantului.</w:t>
            </w:r>
          </w:p>
          <w:p w:rsidR="00D92506" w:rsidRPr="00D92506" w:rsidRDefault="00D92506" w:rsidP="00D92506">
            <w:pPr>
              <w:tabs>
                <w:tab w:val="left" w:pos="151"/>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În situaţia în care PA depus împreună cu Cererea de Finanţare nu respectă structura din modelul cadru sau are un punct/capitol necompletat, cererea de finanţare este neeligibilă prin nerespectarea EG2</w:t>
            </w:r>
          </w:p>
          <w:p w:rsidR="00D92506" w:rsidRPr="00D92506" w:rsidRDefault="00D92506" w:rsidP="00D92506">
            <w:pPr>
              <w:tabs>
                <w:tab w:val="left" w:pos="151"/>
              </w:tabs>
              <w:spacing w:after="0" w:line="240" w:lineRule="auto"/>
              <w:jc w:val="both"/>
              <w:rPr>
                <w:rFonts w:hAnsiTheme="minorHAnsi" w:cstheme="minorHAnsi"/>
                <w:sz w:val="24"/>
                <w:szCs w:val="24"/>
                <w:lang w:eastAsia="en-US"/>
              </w:rPr>
            </w:pPr>
          </w:p>
          <w:p w:rsidR="00D92506" w:rsidRPr="00D92506" w:rsidRDefault="00D92506" w:rsidP="00D92506">
            <w:pPr>
              <w:suppressAutoHyphen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Expertul verifică daca din Planul de afaceri reiese ca activitatea pentru care se solicita finantarea se regăseşte în </w:t>
            </w:r>
            <w:r w:rsidR="005A48D1">
              <w:rPr>
                <w:rFonts w:hAnsiTheme="minorHAnsi" w:cstheme="minorHAnsi"/>
                <w:sz w:val="24"/>
                <w:szCs w:val="24"/>
                <w:lang w:eastAsia="en-US"/>
              </w:rPr>
              <w:t>Anexa 7 la Ghidul Solicitantului</w:t>
            </w:r>
            <w:r w:rsidRPr="00D92506">
              <w:rPr>
                <w:rFonts w:hAnsiTheme="minorHAnsi" w:cstheme="minorHAnsi"/>
                <w:sz w:val="24"/>
                <w:szCs w:val="24"/>
                <w:lang w:eastAsia="en-US"/>
              </w:rPr>
              <w:t>.</w:t>
            </w:r>
          </w:p>
          <w:p w:rsidR="00D92506" w:rsidRPr="00D92506" w:rsidRDefault="00D92506" w:rsidP="00D92506">
            <w:pPr>
              <w:suppressAutoHyphens/>
              <w:spacing w:after="0" w:line="240" w:lineRule="auto"/>
              <w:jc w:val="both"/>
              <w:rPr>
                <w:rFonts w:hAnsiTheme="minorHAnsi" w:cstheme="minorHAnsi"/>
                <w:sz w:val="24"/>
                <w:szCs w:val="24"/>
                <w:lang w:eastAsia="en-US"/>
              </w:rPr>
            </w:pPr>
          </w:p>
          <w:p w:rsidR="00D92506" w:rsidRPr="00D92506" w:rsidRDefault="00D92506" w:rsidP="005A48D1">
            <w:pPr>
              <w:tabs>
                <w:tab w:val="left" w:pos="151"/>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Planul de afaceri va menţiona obligatoriu: titlul proiectului şi data întocmirii acestuia.</w:t>
            </w:r>
          </w:p>
          <w:p w:rsidR="00D92506" w:rsidRPr="00D92506" w:rsidRDefault="00D92506" w:rsidP="00D92506">
            <w:pPr>
              <w:tabs>
                <w:tab w:val="left" w:pos="151"/>
              </w:tabs>
              <w:spacing w:after="0" w:line="240" w:lineRule="auto"/>
              <w:jc w:val="both"/>
              <w:rPr>
                <w:rFonts w:hAnsiTheme="minorHAnsi" w:cstheme="minorHAnsi"/>
                <w:sz w:val="24"/>
                <w:szCs w:val="24"/>
                <w:lang w:eastAsia="en-US"/>
              </w:rPr>
            </w:pPr>
          </w:p>
          <w:p w:rsidR="00D92506" w:rsidRPr="00D92506" w:rsidRDefault="00D92506" w:rsidP="00D92506">
            <w:pPr>
              <w:tabs>
                <w:tab w:val="left" w:pos="151"/>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Se verifică daca în Planul de Afaceri sunt mentionate minimum 2, maximum 5 categorii de obiective specifice.</w:t>
            </w:r>
          </w:p>
          <w:p w:rsidR="00D92506" w:rsidRPr="00D92506" w:rsidRDefault="00D92506" w:rsidP="00D92506">
            <w:pPr>
              <w:tabs>
                <w:tab w:val="left" w:pos="151"/>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 Se verifică dacă procentul este stabilit pentru fiecare obiectiv specific în parte în funcție de importanța acestuia la îndeplinirea obiectivului general al proiectului.</w:t>
            </w:r>
          </w:p>
          <w:p w:rsidR="00D92506" w:rsidRPr="00D92506" w:rsidRDefault="00D92506" w:rsidP="00D92506">
            <w:pPr>
              <w:tabs>
                <w:tab w:val="left" w:pos="151"/>
              </w:tabs>
              <w:spacing w:after="0" w:line="240" w:lineRule="auto"/>
              <w:jc w:val="both"/>
              <w:rPr>
                <w:rFonts w:hAnsiTheme="minorHAnsi" w:cstheme="minorHAnsi"/>
                <w:i/>
                <w:sz w:val="24"/>
                <w:szCs w:val="24"/>
                <w:lang w:eastAsia="en-US"/>
              </w:rPr>
            </w:pPr>
            <w:r w:rsidRPr="00D92506">
              <w:rPr>
                <w:rFonts w:hAnsiTheme="minorHAnsi" w:cstheme="minorHAnsi"/>
                <w:sz w:val="24"/>
                <w:szCs w:val="24"/>
                <w:lang w:eastAsia="en-US"/>
              </w:rPr>
              <w:t>Se verifică dacă ponderea fiecărui obiectiv specific este de minimum 20% iar suma tuturor procentelor aferente obiectivelor specifice este  100%).</w:t>
            </w:r>
          </w:p>
          <w:p w:rsidR="00D92506" w:rsidRPr="00D92506" w:rsidRDefault="00D92506" w:rsidP="00D92506">
            <w:pPr>
              <w:tabs>
                <w:tab w:val="left" w:pos="151"/>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În situaţia în care ponderea aferentă unui obiectiv specific este mai mică de 20% şi/sau suma ponderilor tuturor obiectielor specifice diferă de 100%, cererea de finanţare este declarată neeligibilă.</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Planul de afaceri trebuie sa cuprindă urmatoarele:</w:t>
            </w:r>
          </w:p>
          <w:p w:rsidR="00D92506" w:rsidRPr="00D92506" w:rsidRDefault="00D92506" w:rsidP="00D92506">
            <w:pPr>
              <w:autoSpaceDE w:val="0"/>
              <w:autoSpaceDN w:val="0"/>
              <w:adjustRightInd w:val="0"/>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             - situatia economică initială a solicitantului (fermierului/ membrului gospodăriei, microîntreprinderii sau întreprinderii mici care solicită sprijinul);</w:t>
            </w:r>
          </w:p>
          <w:p w:rsidR="00D92506" w:rsidRPr="00D92506" w:rsidRDefault="00D92506" w:rsidP="00D92506">
            <w:pPr>
              <w:autoSpaceDE w:val="0"/>
              <w:autoSpaceDN w:val="0"/>
              <w:adjustRightInd w:val="0"/>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              - etapele si obiectivele pentru dezvoltarea noilor activităti ale  solicitantului (fermierului / membrului gospodăriei, ale microîntreprinderii sau ale întreprinderii mici), detalii privind actiunile necesare si resursele aferente pentru dezvoltarea activitătilor fermierului/membrului gospodăriei, ale microîntreprinderii sau ale întreprinderii mici, cum ar fi investitiile, formarea sau consilierea care sa contribuie la dezvoltarea activitatilor intreprinderii, inclusiv crearea sau dezvoltarea de noi </w:t>
            </w:r>
            <w:r w:rsidRPr="00D92506">
              <w:rPr>
                <w:rFonts w:hAnsiTheme="minorHAnsi" w:cstheme="minorHAnsi"/>
                <w:sz w:val="24"/>
                <w:szCs w:val="24"/>
                <w:lang w:eastAsia="en-US"/>
              </w:rPr>
              <w:lastRenderedPageBreak/>
              <w:t>abilitati/competente ale angajatilor.</w:t>
            </w:r>
          </w:p>
          <w:p w:rsidR="00D92506" w:rsidRPr="00D92506" w:rsidRDefault="00D92506" w:rsidP="00D92506">
            <w:pPr>
              <w:spacing w:after="0" w:line="240" w:lineRule="auto"/>
              <w:jc w:val="both"/>
              <w:rPr>
                <w:rFonts w:hAnsiTheme="minorHAnsi" w:cstheme="minorHAnsi"/>
                <w:i/>
                <w:sz w:val="24"/>
                <w:szCs w:val="24"/>
                <w:lang w:eastAsia="en-US"/>
              </w:rPr>
            </w:pP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Se verifica daca au fost detaliate activitatile necesare pentru atingerea obiectivelor specifice și dacă stabilirea acestora este realizata in concordanta cu obiectivele specifice propuse.</w:t>
            </w:r>
          </w:p>
          <w:p w:rsidR="00D92506" w:rsidRPr="00D92506" w:rsidRDefault="00D92506" w:rsidP="00D92506">
            <w:pPr>
              <w:spacing w:after="0" w:line="240" w:lineRule="auto"/>
              <w:jc w:val="both"/>
              <w:rPr>
                <w:rFonts w:hAnsiTheme="minorHAnsi" w:cstheme="minorHAnsi"/>
                <w:sz w:val="24"/>
                <w:szCs w:val="24"/>
                <w:lang w:eastAsia="en-US"/>
              </w:rPr>
            </w:pP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Expertul verifica daca in Prognoza veniturilor din Planul de afaceri valoarea veniturilor din vanzarea productiei proprii comercializate sau valoarea din activitățile prestate este conform procentului stabilit de solicitant la obiectivu</w:t>
            </w:r>
            <w:r w:rsidR="005A48D1">
              <w:rPr>
                <w:rFonts w:hAnsiTheme="minorHAnsi" w:cstheme="minorHAnsi"/>
                <w:sz w:val="24"/>
                <w:szCs w:val="24"/>
                <w:lang w:eastAsia="en-US"/>
              </w:rPr>
              <w:t>l obligatoriu</w:t>
            </w:r>
            <w:r w:rsidRPr="00D92506">
              <w:rPr>
                <w:rFonts w:hAnsiTheme="minorHAnsi" w:cstheme="minorHAnsi"/>
                <w:sz w:val="24"/>
                <w:szCs w:val="24"/>
                <w:lang w:eastAsia="en-US"/>
              </w:rPr>
              <w:t>, din valoarea primei transe de plată.</w:t>
            </w:r>
          </w:p>
          <w:p w:rsidR="00D92506" w:rsidRPr="00D92506" w:rsidRDefault="00D92506" w:rsidP="00D92506">
            <w:pPr>
              <w:spacing w:after="0" w:line="240" w:lineRule="auto"/>
              <w:jc w:val="both"/>
              <w:rPr>
                <w:rFonts w:hAnsiTheme="minorHAnsi" w:cstheme="minorHAnsi"/>
                <w:sz w:val="24"/>
                <w:szCs w:val="24"/>
                <w:lang w:eastAsia="en-US"/>
              </w:rPr>
            </w:pPr>
          </w:p>
          <w:p w:rsidR="00D92506" w:rsidRPr="005A48D1" w:rsidRDefault="00D92506" w:rsidP="005A48D1">
            <w:pPr>
              <w:numPr>
                <w:ilvl w:val="0"/>
                <w:numId w:val="3"/>
              </w:numPr>
              <w:tabs>
                <w:tab w:val="left" w:pos="151"/>
              </w:tabs>
              <w:spacing w:after="0" w:line="240" w:lineRule="auto"/>
              <w:ind w:left="472"/>
              <w:jc w:val="both"/>
              <w:rPr>
                <w:rFonts w:hAnsiTheme="minorHAnsi" w:cstheme="minorHAnsi"/>
                <w:sz w:val="24"/>
                <w:szCs w:val="24"/>
                <w:lang w:eastAsia="en-US"/>
              </w:rPr>
            </w:pPr>
            <w:r w:rsidRPr="00D92506">
              <w:rPr>
                <w:rFonts w:hAnsiTheme="minorHAnsi" w:cstheme="minorHAnsi"/>
                <w:sz w:val="24"/>
                <w:szCs w:val="24"/>
                <w:lang w:eastAsia="en-US"/>
              </w:rPr>
              <w:t>Se verifica bifa pentru valoarea sprijinului din cererea de finantare.</w:t>
            </w:r>
          </w:p>
          <w:p w:rsidR="00D92506" w:rsidRPr="00D92506" w:rsidRDefault="00D92506" w:rsidP="005A48D1">
            <w:pPr>
              <w:numPr>
                <w:ilvl w:val="0"/>
                <w:numId w:val="3"/>
              </w:numPr>
              <w:tabs>
                <w:tab w:val="left" w:pos="151"/>
              </w:tabs>
              <w:spacing w:after="0" w:line="240" w:lineRule="auto"/>
              <w:ind w:left="472"/>
              <w:jc w:val="both"/>
              <w:rPr>
                <w:rFonts w:hAnsiTheme="minorHAnsi" w:cstheme="minorHAnsi"/>
                <w:sz w:val="24"/>
                <w:szCs w:val="24"/>
                <w:lang w:eastAsia="en-US"/>
              </w:rPr>
            </w:pPr>
            <w:r w:rsidRPr="00D92506">
              <w:rPr>
                <w:rFonts w:hAnsiTheme="minorHAnsi" w:cstheme="minorHAnsi"/>
                <w:sz w:val="24"/>
                <w:szCs w:val="24"/>
                <w:lang w:eastAsia="en-US"/>
              </w:rPr>
              <w:t xml:space="preserve">Se verifică dacă sunt cuprinse </w:t>
            </w:r>
            <w:r w:rsidRPr="00D92506">
              <w:rPr>
                <w:rFonts w:hAnsiTheme="minorHAnsi" w:cstheme="minorHAnsi"/>
                <w:b/>
                <w:sz w:val="24"/>
                <w:szCs w:val="24"/>
                <w:lang w:eastAsia="en-US"/>
              </w:rPr>
              <w:t>costuri cu activităţile relevante</w:t>
            </w:r>
            <w:r w:rsidRPr="00D92506">
              <w:rPr>
                <w:rFonts w:hAnsiTheme="minorHAnsi" w:cstheme="minorHAnsi"/>
                <w:sz w:val="24"/>
                <w:szCs w:val="24"/>
                <w:lang w:eastAsia="en-US"/>
              </w:rPr>
              <w:t xml:space="preserve"> pentru implementarea corectă a Planului de afaceri, cu respectarea prevederilor Ordinului MADR nr. 1.731/2015 </w:t>
            </w:r>
            <w:r w:rsidRPr="00D92506">
              <w:rPr>
                <w:rFonts w:hAnsiTheme="minorHAnsi" w:cstheme="minorHAnsi"/>
                <w:i/>
                <w:sz w:val="24"/>
                <w:szCs w:val="24"/>
                <w:lang w:eastAsia="en-US"/>
              </w:rPr>
              <w:t>privind instituirea schemei de ajutor de minimis ”Sprijin acordat microîntreprinderilor și întreprinderilor mici din spațiul rural pentru înființarea și dezvoltarea activităților economice neagricole”.</w:t>
            </w:r>
          </w:p>
          <w:p w:rsidR="00D92506" w:rsidRPr="00D92506" w:rsidRDefault="00D92506" w:rsidP="00D92506">
            <w:pPr>
              <w:tabs>
                <w:tab w:val="left" w:pos="151"/>
              </w:tabs>
              <w:spacing w:after="0" w:line="240" w:lineRule="auto"/>
              <w:jc w:val="both"/>
              <w:rPr>
                <w:rFonts w:hAnsiTheme="minorHAnsi" w:cstheme="minorHAnsi"/>
                <w:sz w:val="24"/>
                <w:szCs w:val="24"/>
                <w:lang w:eastAsia="en-US"/>
              </w:rPr>
            </w:pPr>
          </w:p>
          <w:p w:rsidR="00D92506" w:rsidRPr="00D92506" w:rsidRDefault="00D92506" w:rsidP="00D92506">
            <w:pPr>
              <w:tabs>
                <w:tab w:val="left" w:pos="151"/>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Se verifica daca in Planul de Afaceri au fost cuprinse costuri </w:t>
            </w:r>
            <w:r w:rsidRPr="00D92506">
              <w:rPr>
                <w:rFonts w:hAnsiTheme="minorHAnsi" w:cstheme="minorHAnsi"/>
                <w:b/>
                <w:sz w:val="24"/>
                <w:szCs w:val="24"/>
                <w:lang w:eastAsia="en-US"/>
              </w:rPr>
              <w:t>neeligibile</w:t>
            </w:r>
            <w:r w:rsidRPr="00D92506">
              <w:rPr>
                <w:rFonts w:hAnsiTheme="minorHAnsi" w:cstheme="minorHAnsi"/>
                <w:sz w:val="24"/>
                <w:szCs w:val="24"/>
                <w:lang w:eastAsia="en-US"/>
              </w:rPr>
              <w:t xml:space="preserve"> asa cum sunt prevazute in Fisa M </w:t>
            </w:r>
            <w:r w:rsidR="001256DA">
              <w:rPr>
                <w:rFonts w:hAnsiTheme="minorHAnsi" w:cstheme="minorHAnsi"/>
                <w:sz w:val="24"/>
                <w:szCs w:val="24"/>
                <w:lang w:eastAsia="en-US"/>
              </w:rPr>
              <w:t>3</w:t>
            </w:r>
            <w:r w:rsidRPr="00D92506">
              <w:rPr>
                <w:rFonts w:hAnsiTheme="minorHAnsi" w:cstheme="minorHAnsi"/>
                <w:sz w:val="24"/>
                <w:szCs w:val="24"/>
                <w:lang w:eastAsia="en-US"/>
              </w:rPr>
              <w:t xml:space="preserve"> si </w:t>
            </w:r>
            <w:r w:rsidRPr="008D7B95">
              <w:rPr>
                <w:rFonts w:hAnsiTheme="minorHAnsi" w:cstheme="minorHAnsi"/>
                <w:sz w:val="24"/>
                <w:szCs w:val="24"/>
                <w:lang w:eastAsia="en-US"/>
              </w:rPr>
              <w:t>Ordinul 1731/2015</w:t>
            </w:r>
            <w:r w:rsidRPr="00D92506">
              <w:rPr>
                <w:rFonts w:hAnsiTheme="minorHAnsi" w:cstheme="minorHAnsi"/>
                <w:sz w:val="24"/>
                <w:szCs w:val="24"/>
                <w:lang w:eastAsia="en-US"/>
              </w:rPr>
              <w:t>.</w:t>
            </w:r>
          </w:p>
          <w:p w:rsidR="00D92506" w:rsidRPr="00D92506" w:rsidRDefault="00D92506" w:rsidP="00D92506">
            <w:pPr>
              <w:tabs>
                <w:tab w:val="left" w:pos="151"/>
              </w:tabs>
              <w:spacing w:after="0" w:line="240" w:lineRule="auto"/>
              <w:jc w:val="both"/>
              <w:rPr>
                <w:rFonts w:hAnsiTheme="minorHAnsi" w:cstheme="minorHAnsi"/>
                <w:sz w:val="24"/>
                <w:szCs w:val="24"/>
                <w:lang w:eastAsia="en-US"/>
              </w:rPr>
            </w:pPr>
          </w:p>
          <w:p w:rsidR="00D92506" w:rsidRPr="00D92506" w:rsidRDefault="00D92506" w:rsidP="005A48D1">
            <w:pPr>
              <w:tabs>
                <w:tab w:val="left" w:pos="151"/>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Se verifică în planul de afaceri dacă sunt cuprinse </w:t>
            </w:r>
            <w:r w:rsidRPr="00D92506">
              <w:rPr>
                <w:rFonts w:hAnsiTheme="minorHAnsi" w:cstheme="minorHAnsi"/>
                <w:b/>
                <w:sz w:val="24"/>
                <w:szCs w:val="24"/>
                <w:lang w:eastAsia="en-US"/>
              </w:rPr>
              <w:t>costuri neeligibile</w:t>
            </w:r>
            <w:r w:rsidRPr="00D92506">
              <w:rPr>
                <w:rFonts w:hAnsiTheme="minorHAnsi" w:cstheme="minorHAnsi"/>
                <w:sz w:val="24"/>
                <w:szCs w:val="24"/>
                <w:lang w:eastAsia="en-US"/>
              </w:rPr>
              <w:t>, astfel:</w:t>
            </w:r>
          </w:p>
          <w:p w:rsidR="00D92506" w:rsidRPr="00D92506" w:rsidRDefault="00D92506" w:rsidP="00D92506">
            <w:pPr>
              <w:numPr>
                <w:ilvl w:val="0"/>
                <w:numId w:val="3"/>
              </w:numPr>
              <w:tabs>
                <w:tab w:val="left" w:pos="315"/>
              </w:tabs>
              <w:spacing w:after="0" w:line="240" w:lineRule="auto"/>
              <w:ind w:hanging="295"/>
              <w:jc w:val="both"/>
              <w:rPr>
                <w:rFonts w:hAnsiTheme="minorHAnsi" w:cstheme="minorHAnsi"/>
                <w:sz w:val="24"/>
                <w:szCs w:val="24"/>
                <w:lang w:eastAsia="en-US"/>
              </w:rPr>
            </w:pPr>
            <w:r w:rsidRPr="00D92506">
              <w:rPr>
                <w:rFonts w:hAnsiTheme="minorHAnsi" w:cstheme="minorHAnsi"/>
                <w:sz w:val="24"/>
                <w:szCs w:val="24"/>
                <w:lang w:eastAsia="en-US"/>
              </w:rPr>
              <w:t>cheltuielile cu achiziţionarea de utilaje şi echipamente agricole aferente activităţii de prestare de servicii agricole, în conformitate cu Clasificarea Activităţilor Economice Naţionale, precum şi producerea şi comercializarea produselor din Anexa I la Tratat;</w:t>
            </w:r>
          </w:p>
          <w:p w:rsidR="00D92506" w:rsidRPr="00D92506" w:rsidRDefault="00D92506" w:rsidP="00D92506">
            <w:pPr>
              <w:numPr>
                <w:ilvl w:val="0"/>
                <w:numId w:val="3"/>
              </w:numPr>
              <w:tabs>
                <w:tab w:val="left" w:pos="315"/>
              </w:tabs>
              <w:spacing w:after="0" w:line="240" w:lineRule="auto"/>
              <w:ind w:hanging="295"/>
              <w:jc w:val="both"/>
              <w:rPr>
                <w:rFonts w:hAnsiTheme="minorHAnsi" w:cstheme="minorHAnsi"/>
                <w:sz w:val="24"/>
                <w:szCs w:val="24"/>
                <w:lang w:eastAsia="en-US"/>
              </w:rPr>
            </w:pPr>
            <w:r w:rsidRPr="00D92506">
              <w:rPr>
                <w:rFonts w:hAnsiTheme="minorHAnsi" w:cstheme="minorHAnsi"/>
                <w:sz w:val="24"/>
                <w:szCs w:val="24"/>
                <w:lang w:eastAsia="en-US"/>
              </w:rPr>
              <w:t>cheltuielile aferente domeniilor exceptate în conformitate cu prevederile Ordinului MADR nr. 1731/2015, cu modificările și completările ulterioare;</w:t>
            </w:r>
          </w:p>
          <w:p w:rsidR="00D92506" w:rsidRPr="00D92506" w:rsidRDefault="00D92506" w:rsidP="00D92506">
            <w:pPr>
              <w:numPr>
                <w:ilvl w:val="0"/>
                <w:numId w:val="3"/>
              </w:numPr>
              <w:tabs>
                <w:tab w:val="left" w:pos="315"/>
              </w:tabs>
              <w:spacing w:after="0" w:line="240" w:lineRule="auto"/>
              <w:ind w:hanging="295"/>
              <w:jc w:val="both"/>
              <w:rPr>
                <w:rFonts w:hAnsiTheme="minorHAnsi" w:cstheme="minorHAnsi"/>
                <w:sz w:val="24"/>
                <w:szCs w:val="24"/>
                <w:lang w:eastAsia="en-US"/>
              </w:rPr>
            </w:pPr>
            <w:r w:rsidRPr="00D92506">
              <w:rPr>
                <w:rFonts w:hAnsiTheme="minorHAnsi" w:cstheme="minorHAnsi"/>
                <w:sz w:val="24"/>
                <w:szCs w:val="24"/>
                <w:lang w:eastAsia="en-US"/>
              </w:rPr>
              <w:t>cheltuieli cu achiziţionarea de vehicule pentru transportul rutier de mărfuri, autoturisme sau autovehicule de transport persoane;</w:t>
            </w:r>
          </w:p>
          <w:p w:rsidR="00D92506" w:rsidRPr="00D92506" w:rsidRDefault="00D92506" w:rsidP="00D92506">
            <w:pPr>
              <w:spacing w:after="0" w:line="240" w:lineRule="auto"/>
              <w:rPr>
                <w:rFonts w:hAnsiTheme="minorHAnsi" w:cstheme="minorHAnsi"/>
                <w:sz w:val="24"/>
                <w:szCs w:val="24"/>
              </w:rPr>
            </w:pPr>
            <w:r w:rsidRPr="00D92506">
              <w:rPr>
                <w:rFonts w:hAnsiTheme="minorHAnsi" w:cstheme="minorHAnsi"/>
                <w:sz w:val="24"/>
                <w:szCs w:val="24"/>
              </w:rPr>
              <w:t>Sunt acceptate pentru finanțare următoarele tipuri de mijloace de transport specializate:</w:t>
            </w:r>
          </w:p>
          <w:p w:rsidR="00D92506" w:rsidRPr="00D92506" w:rsidRDefault="00D92506" w:rsidP="00D92506">
            <w:pPr>
              <w:numPr>
                <w:ilvl w:val="0"/>
                <w:numId w:val="5"/>
              </w:numPr>
              <w:spacing w:after="0" w:line="240" w:lineRule="auto"/>
              <w:rPr>
                <w:rFonts w:hAnsiTheme="minorHAnsi" w:cstheme="minorHAnsi"/>
                <w:bCs/>
                <w:sz w:val="24"/>
                <w:szCs w:val="24"/>
                <w:lang w:eastAsia="en-US"/>
              </w:rPr>
            </w:pPr>
            <w:r w:rsidRPr="00D92506">
              <w:rPr>
                <w:rFonts w:hAnsiTheme="minorHAnsi" w:cstheme="minorHAnsi"/>
                <w:bCs/>
                <w:sz w:val="24"/>
                <w:szCs w:val="24"/>
                <w:lang w:eastAsia="en-US"/>
              </w:rPr>
              <w:t>Ambulanța umana;</w:t>
            </w:r>
          </w:p>
          <w:p w:rsidR="00D92506" w:rsidRPr="00D92506" w:rsidRDefault="00D92506" w:rsidP="00D92506">
            <w:pPr>
              <w:numPr>
                <w:ilvl w:val="0"/>
                <w:numId w:val="5"/>
              </w:numPr>
              <w:spacing w:after="0" w:line="240" w:lineRule="auto"/>
              <w:rPr>
                <w:rFonts w:hAnsiTheme="minorHAnsi" w:cstheme="minorHAnsi"/>
                <w:bCs/>
                <w:sz w:val="24"/>
                <w:szCs w:val="24"/>
                <w:lang w:eastAsia="en-US"/>
              </w:rPr>
            </w:pPr>
            <w:r w:rsidRPr="00D92506">
              <w:rPr>
                <w:rFonts w:hAnsiTheme="minorHAnsi" w:cstheme="minorHAnsi"/>
                <w:bCs/>
                <w:sz w:val="24"/>
                <w:szCs w:val="24"/>
                <w:lang w:eastAsia="en-US"/>
              </w:rPr>
              <w:lastRenderedPageBreak/>
              <w:t>Autospeciala pentru salubrizare;</w:t>
            </w:r>
          </w:p>
          <w:p w:rsidR="00D92506" w:rsidRPr="00D92506" w:rsidRDefault="00D92506" w:rsidP="00D92506">
            <w:pPr>
              <w:numPr>
                <w:ilvl w:val="0"/>
                <w:numId w:val="5"/>
              </w:numPr>
              <w:spacing w:after="0" w:line="240" w:lineRule="auto"/>
              <w:rPr>
                <w:rFonts w:hAnsiTheme="minorHAnsi" w:cstheme="minorHAnsi"/>
                <w:bCs/>
                <w:sz w:val="24"/>
                <w:szCs w:val="24"/>
                <w:lang w:eastAsia="en-US"/>
              </w:rPr>
            </w:pPr>
            <w:r w:rsidRPr="00D92506">
              <w:rPr>
                <w:rFonts w:hAnsiTheme="minorHAnsi" w:cstheme="minorHAnsi"/>
                <w:bCs/>
                <w:sz w:val="24"/>
                <w:szCs w:val="24"/>
                <w:lang w:eastAsia="en-US"/>
              </w:rPr>
              <w:t>Masina specializata pentru intervenții, prevazuta cu nacelă pentru execuția de lucrări la înalțime;</w:t>
            </w:r>
          </w:p>
          <w:p w:rsidR="00D92506" w:rsidRPr="00D92506" w:rsidRDefault="00D92506" w:rsidP="00D92506">
            <w:pPr>
              <w:numPr>
                <w:ilvl w:val="0"/>
                <w:numId w:val="5"/>
              </w:numPr>
              <w:spacing w:after="0" w:line="240" w:lineRule="auto"/>
              <w:rPr>
                <w:rFonts w:hAnsiTheme="minorHAnsi" w:cstheme="minorHAnsi"/>
                <w:bCs/>
                <w:sz w:val="24"/>
                <w:szCs w:val="24"/>
                <w:lang w:eastAsia="en-US"/>
              </w:rPr>
            </w:pPr>
            <w:r w:rsidRPr="00D92506">
              <w:rPr>
                <w:rFonts w:hAnsiTheme="minorHAnsi" w:cstheme="minorHAnsi"/>
                <w:bCs/>
                <w:sz w:val="24"/>
                <w:szCs w:val="24"/>
                <w:lang w:eastAsia="en-US"/>
              </w:rPr>
              <w:t>Autocisternă pentru produse nealimentare (doar autocisternă pe autoşasiu - exclus cap tractor și remorca autocisterna sau una din ele separat)</w:t>
            </w:r>
          </w:p>
          <w:p w:rsidR="00D92506" w:rsidRPr="00D92506" w:rsidRDefault="00D92506" w:rsidP="00D92506">
            <w:pPr>
              <w:numPr>
                <w:ilvl w:val="0"/>
                <w:numId w:val="5"/>
              </w:numPr>
              <w:spacing w:after="0" w:line="240" w:lineRule="auto"/>
              <w:rPr>
                <w:rFonts w:hAnsiTheme="minorHAnsi" w:cstheme="minorHAnsi"/>
                <w:bCs/>
                <w:sz w:val="24"/>
                <w:szCs w:val="24"/>
                <w:lang w:eastAsia="en-US"/>
              </w:rPr>
            </w:pPr>
            <w:r w:rsidRPr="00D92506">
              <w:rPr>
                <w:rFonts w:hAnsiTheme="minorHAnsi" w:cstheme="minorHAnsi"/>
                <w:bCs/>
                <w:sz w:val="24"/>
                <w:szCs w:val="24"/>
                <w:lang w:eastAsia="en-US"/>
              </w:rPr>
              <w:t>Mașina de măturat carosabilul;</w:t>
            </w:r>
          </w:p>
          <w:p w:rsidR="00D92506" w:rsidRPr="00D92506" w:rsidRDefault="00D92506" w:rsidP="00D92506">
            <w:pPr>
              <w:numPr>
                <w:ilvl w:val="0"/>
                <w:numId w:val="5"/>
              </w:numPr>
              <w:spacing w:after="0" w:line="240" w:lineRule="auto"/>
              <w:rPr>
                <w:rFonts w:hAnsiTheme="minorHAnsi" w:cstheme="minorHAnsi"/>
                <w:bCs/>
                <w:sz w:val="24"/>
                <w:szCs w:val="24"/>
                <w:lang w:eastAsia="en-US"/>
              </w:rPr>
            </w:pPr>
            <w:r w:rsidRPr="00D92506">
              <w:rPr>
                <w:rFonts w:hAnsiTheme="minorHAnsi" w:cstheme="minorHAnsi"/>
                <w:bCs/>
                <w:sz w:val="24"/>
                <w:szCs w:val="24"/>
                <w:lang w:eastAsia="en-US"/>
              </w:rPr>
              <w:t>Auto betonieră;</w:t>
            </w:r>
          </w:p>
          <w:p w:rsidR="00D92506" w:rsidRPr="00D92506" w:rsidRDefault="00D92506" w:rsidP="00D92506">
            <w:pPr>
              <w:numPr>
                <w:ilvl w:val="0"/>
                <w:numId w:val="5"/>
              </w:numPr>
              <w:spacing w:after="0" w:line="240" w:lineRule="auto"/>
              <w:rPr>
                <w:rFonts w:hAnsiTheme="minorHAnsi" w:cstheme="minorHAnsi"/>
                <w:bCs/>
                <w:sz w:val="24"/>
                <w:szCs w:val="24"/>
                <w:lang w:eastAsia="en-US"/>
              </w:rPr>
            </w:pPr>
            <w:r w:rsidRPr="00D92506">
              <w:rPr>
                <w:rFonts w:hAnsiTheme="minorHAnsi" w:cstheme="minorHAnsi"/>
                <w:bCs/>
                <w:sz w:val="24"/>
                <w:szCs w:val="24"/>
                <w:lang w:eastAsia="en-US"/>
              </w:rPr>
              <w:t>Autovidanjă;</w:t>
            </w:r>
          </w:p>
          <w:p w:rsidR="00D92506" w:rsidRPr="00D92506" w:rsidRDefault="00D92506" w:rsidP="00D92506">
            <w:pPr>
              <w:numPr>
                <w:ilvl w:val="0"/>
                <w:numId w:val="5"/>
              </w:numPr>
              <w:spacing w:after="0" w:line="240" w:lineRule="auto"/>
              <w:rPr>
                <w:rFonts w:hAnsiTheme="minorHAnsi" w:cstheme="minorHAnsi"/>
                <w:bCs/>
                <w:sz w:val="24"/>
                <w:szCs w:val="24"/>
                <w:lang w:eastAsia="en-US"/>
              </w:rPr>
            </w:pPr>
            <w:r w:rsidRPr="00D92506">
              <w:rPr>
                <w:rFonts w:hAnsiTheme="minorHAnsi" w:cstheme="minorHAnsi"/>
                <w:bCs/>
                <w:sz w:val="24"/>
                <w:szCs w:val="24"/>
                <w:lang w:eastAsia="en-US"/>
              </w:rPr>
              <w:t>Utilaj specializat pentru împrăștiere material antiderapant (este eligibil doar dacă echipamentul este montat direct pe autoșasiu, fară a putea fi detașat).</w:t>
            </w:r>
          </w:p>
          <w:p w:rsidR="00D92506" w:rsidRPr="00D92506" w:rsidRDefault="00D92506" w:rsidP="00D92506">
            <w:pPr>
              <w:spacing w:after="0" w:line="240" w:lineRule="auto"/>
              <w:rPr>
                <w:rFonts w:hAnsiTheme="minorHAnsi" w:cstheme="minorHAnsi"/>
                <w:b/>
                <w:bCs/>
                <w:sz w:val="24"/>
                <w:szCs w:val="24"/>
                <w:lang w:eastAsia="en-US"/>
              </w:rPr>
            </w:pPr>
          </w:p>
          <w:p w:rsidR="00D92506" w:rsidRPr="00D92506" w:rsidRDefault="00D92506" w:rsidP="00D92506">
            <w:pPr>
              <w:spacing w:after="0" w:line="240" w:lineRule="auto"/>
              <w:rPr>
                <w:rFonts w:hAnsiTheme="minorHAnsi" w:cstheme="minorHAnsi"/>
                <w:sz w:val="24"/>
                <w:szCs w:val="24"/>
              </w:rPr>
            </w:pPr>
            <w:r w:rsidRPr="00D92506">
              <w:rPr>
                <w:rFonts w:hAnsiTheme="minorHAnsi" w:cstheme="minorHAnsi"/>
                <w:bCs/>
                <w:sz w:val="24"/>
                <w:szCs w:val="24"/>
              </w:rPr>
              <w:t>Ambulanța veterinară, mașina de transport funerar</w:t>
            </w:r>
            <w:r w:rsidRPr="00D92506">
              <w:rPr>
                <w:rFonts w:hAnsiTheme="minorHAnsi" w:cstheme="minorHAnsi"/>
                <w:sz w:val="24"/>
                <w:szCs w:val="24"/>
              </w:rPr>
              <w:t>sunt eligibile cu îndeplinirea cumulativă a următoarelor condiţii:</w:t>
            </w:r>
          </w:p>
          <w:p w:rsidR="00D92506" w:rsidRPr="00D92506" w:rsidRDefault="00D92506" w:rsidP="005A48D1">
            <w:pPr>
              <w:numPr>
                <w:ilvl w:val="0"/>
                <w:numId w:val="4"/>
              </w:numPr>
              <w:spacing w:after="0" w:line="240" w:lineRule="auto"/>
              <w:ind w:left="382"/>
              <w:jc w:val="both"/>
              <w:rPr>
                <w:rFonts w:hAnsiTheme="minorHAnsi" w:cstheme="minorHAnsi"/>
                <w:sz w:val="24"/>
                <w:szCs w:val="24"/>
              </w:rPr>
            </w:pPr>
            <w:r w:rsidRPr="00D92506">
              <w:rPr>
                <w:rFonts w:hAnsiTheme="minorHAnsi" w:cstheme="minorHAnsi"/>
                <w:sz w:val="24"/>
                <w:szCs w:val="24"/>
              </w:rPr>
              <w:t>mijlocul de transport sa fie incadrat in categoria N1 sau N2</w:t>
            </w:r>
            <w:r w:rsidRPr="00D92506">
              <w:rPr>
                <w:rFonts w:hAnsiTheme="minorHAnsi" w:cstheme="minorHAnsi"/>
                <w:sz w:val="24"/>
                <w:szCs w:val="24"/>
                <w:vertAlign w:val="superscript"/>
              </w:rPr>
              <w:footnoteReference w:id="1"/>
            </w:r>
            <w:r w:rsidRPr="00D92506">
              <w:rPr>
                <w:rFonts w:hAnsiTheme="minorHAnsi" w:cstheme="minorHAnsi"/>
                <w:sz w:val="24"/>
                <w:szCs w:val="24"/>
              </w:rPr>
              <w:t xml:space="preserve"> cu maximum 3 locuri și 2 uși de acces in cabina;</w:t>
            </w:r>
          </w:p>
          <w:p w:rsidR="00D92506" w:rsidRPr="00D92506" w:rsidRDefault="00D92506" w:rsidP="005A48D1">
            <w:pPr>
              <w:numPr>
                <w:ilvl w:val="0"/>
                <w:numId w:val="4"/>
              </w:numPr>
              <w:spacing w:after="0" w:line="240" w:lineRule="auto"/>
              <w:ind w:left="382"/>
              <w:jc w:val="both"/>
              <w:rPr>
                <w:rFonts w:hAnsiTheme="minorHAnsi" w:cstheme="minorHAnsi"/>
                <w:sz w:val="24"/>
                <w:szCs w:val="24"/>
              </w:rPr>
            </w:pPr>
            <w:r w:rsidRPr="00D92506">
              <w:rPr>
                <w:rFonts w:hAnsiTheme="minorHAnsi" w:cstheme="minorHAnsi"/>
                <w:sz w:val="24"/>
                <w:szCs w:val="24"/>
              </w:rPr>
              <w:t>sa fie modificat constructiv si omologat R.A.R. ca autovehicul special/specializat pentru activitatea propusa prin proiect;</w:t>
            </w:r>
          </w:p>
          <w:p w:rsidR="00D92506" w:rsidRPr="00D92506" w:rsidRDefault="00D92506" w:rsidP="005A48D1">
            <w:pPr>
              <w:numPr>
                <w:ilvl w:val="0"/>
                <w:numId w:val="4"/>
              </w:numPr>
              <w:spacing w:after="0" w:line="240" w:lineRule="auto"/>
              <w:ind w:left="382"/>
              <w:jc w:val="both"/>
              <w:rPr>
                <w:rFonts w:hAnsiTheme="minorHAnsi" w:cstheme="minorHAnsi"/>
                <w:sz w:val="24"/>
                <w:szCs w:val="24"/>
              </w:rPr>
            </w:pPr>
            <w:r w:rsidRPr="00D92506">
              <w:rPr>
                <w:rFonts w:hAnsiTheme="minorHAnsi" w:cstheme="minorHAnsi"/>
                <w:sz w:val="24"/>
                <w:szCs w:val="24"/>
              </w:rPr>
              <w:t>in cartea de identitate a vehiculului trebuie inregistrata mentiunea speciala din care sa reiasa modificarea de structura, conform cerintelor autoritatii publice de resort si legislatiei in vigoare.</w:t>
            </w:r>
          </w:p>
          <w:p w:rsidR="00D92506" w:rsidRPr="00D92506" w:rsidRDefault="00D92506" w:rsidP="005A48D1">
            <w:pPr>
              <w:numPr>
                <w:ilvl w:val="0"/>
                <w:numId w:val="4"/>
              </w:numPr>
              <w:spacing w:after="0" w:line="240" w:lineRule="auto"/>
              <w:ind w:left="382"/>
              <w:jc w:val="both"/>
              <w:rPr>
                <w:rFonts w:hAnsiTheme="minorHAnsi" w:cstheme="minorHAnsi"/>
                <w:sz w:val="24"/>
                <w:szCs w:val="24"/>
              </w:rPr>
            </w:pPr>
            <w:r w:rsidRPr="00D92506">
              <w:rPr>
                <w:rFonts w:hAnsiTheme="minorHAnsi" w:cstheme="minorHAnsi"/>
                <w:sz w:val="24"/>
                <w:szCs w:val="24"/>
              </w:rPr>
              <w:t>mijlocul de transport nu va fi folosit pentru alte activitati, cu exceptia celor propuse prin proiect.</w:t>
            </w:r>
          </w:p>
          <w:p w:rsidR="00D92506" w:rsidRPr="00D92506" w:rsidRDefault="00D92506" w:rsidP="00D92506">
            <w:pPr>
              <w:spacing w:after="0" w:line="240" w:lineRule="auto"/>
              <w:jc w:val="both"/>
              <w:rPr>
                <w:rFonts w:hAnsiTheme="minorHAnsi" w:cstheme="minorHAnsi"/>
                <w:sz w:val="24"/>
                <w:szCs w:val="24"/>
              </w:rPr>
            </w:pPr>
          </w:p>
          <w:p w:rsidR="00D92506" w:rsidRPr="00D92506" w:rsidRDefault="00D92506" w:rsidP="00D92506">
            <w:pPr>
              <w:spacing w:after="0" w:line="240" w:lineRule="auto"/>
              <w:jc w:val="both"/>
              <w:rPr>
                <w:rFonts w:hAnsiTheme="minorHAnsi" w:cstheme="minorHAnsi"/>
                <w:sz w:val="24"/>
                <w:szCs w:val="24"/>
              </w:rPr>
            </w:pPr>
            <w:r w:rsidRPr="00D92506">
              <w:rPr>
                <w:rFonts w:hAnsiTheme="minorHAnsi" w:cstheme="minorHAnsi"/>
                <w:sz w:val="24"/>
                <w:szCs w:val="24"/>
              </w:rPr>
              <w:t xml:space="preserve">Expertul verifică dacă prin PA solicitantul a propus unul dintre mijloacele de transport prevăzute mai sus. În cazul în care sunt propuse alte mijloace de transport decât cele susmenţionate, expertul va bifa NU iar cererea de finanţare va fi declarată </w:t>
            </w:r>
            <w:r w:rsidRPr="00D92506">
              <w:rPr>
                <w:rFonts w:hAnsiTheme="minorHAnsi" w:cstheme="minorHAnsi"/>
                <w:b/>
                <w:sz w:val="24"/>
                <w:szCs w:val="24"/>
              </w:rPr>
              <w:t>neeligibilă</w:t>
            </w:r>
            <w:r w:rsidRPr="00D92506">
              <w:rPr>
                <w:rFonts w:hAnsiTheme="minorHAnsi" w:cstheme="minorHAnsi"/>
                <w:sz w:val="24"/>
                <w:szCs w:val="24"/>
              </w:rPr>
              <w:t>.</w:t>
            </w:r>
          </w:p>
          <w:p w:rsidR="00D92506" w:rsidRPr="00D92506" w:rsidRDefault="00D92506" w:rsidP="00D92506">
            <w:pPr>
              <w:spacing w:after="0" w:line="240" w:lineRule="auto"/>
              <w:jc w:val="both"/>
              <w:rPr>
                <w:rFonts w:hAnsiTheme="minorHAnsi" w:cstheme="minorHAnsi"/>
                <w:sz w:val="24"/>
                <w:szCs w:val="24"/>
              </w:rPr>
            </w:pPr>
            <w:r w:rsidRPr="00D92506">
              <w:rPr>
                <w:rFonts w:hAnsiTheme="minorHAnsi" w:cstheme="minorHAnsi"/>
                <w:b/>
                <w:sz w:val="24"/>
                <w:szCs w:val="24"/>
              </w:rPr>
              <w:t>Achiziţia de teren construit / neconstruit</w:t>
            </w:r>
            <w:r w:rsidRPr="00D92506">
              <w:rPr>
                <w:rFonts w:hAnsiTheme="minorHAnsi" w:cstheme="minorHAnsi"/>
                <w:sz w:val="24"/>
                <w:szCs w:val="24"/>
              </w:rPr>
              <w:t>:</w:t>
            </w:r>
          </w:p>
          <w:p w:rsidR="00D92506" w:rsidRPr="00D92506" w:rsidRDefault="00D92506" w:rsidP="00D92506">
            <w:pPr>
              <w:tabs>
                <w:tab w:val="left" w:pos="2907"/>
              </w:tabs>
              <w:spacing w:after="0" w:line="240" w:lineRule="auto"/>
              <w:jc w:val="both"/>
              <w:rPr>
                <w:rFonts w:eastAsia="SimSun" w:hAnsiTheme="minorHAnsi" w:cstheme="minorHAnsi"/>
                <w:sz w:val="24"/>
                <w:szCs w:val="24"/>
                <w:lang w:eastAsia="en-US"/>
              </w:rPr>
            </w:pPr>
            <w:r w:rsidRPr="00D92506">
              <w:rPr>
                <w:rFonts w:eastAsia="SimSun" w:hAnsiTheme="minorHAnsi" w:cstheme="minorHAnsi"/>
                <w:sz w:val="24"/>
                <w:szCs w:val="24"/>
                <w:lang w:eastAsia="en-US"/>
              </w:rPr>
              <w:t>Expertul verifică dacă prin planul de afaceri se propune achiziţia de teren construit / neconstruit.</w:t>
            </w:r>
          </w:p>
          <w:p w:rsidR="00D92506" w:rsidRPr="00D92506" w:rsidRDefault="00D92506" w:rsidP="00D92506">
            <w:pPr>
              <w:tabs>
                <w:tab w:val="left" w:pos="2907"/>
              </w:tabs>
              <w:spacing w:after="0" w:line="240" w:lineRule="auto"/>
              <w:jc w:val="both"/>
              <w:rPr>
                <w:rFonts w:eastAsia="SimSun" w:hAnsiTheme="minorHAnsi" w:cstheme="minorHAnsi"/>
                <w:sz w:val="24"/>
                <w:szCs w:val="24"/>
                <w:lang w:eastAsia="en-US"/>
              </w:rPr>
            </w:pPr>
            <w:r w:rsidRPr="00D92506">
              <w:rPr>
                <w:rFonts w:eastAsia="SimSun" w:hAnsiTheme="minorHAnsi" w:cstheme="minorHAnsi"/>
                <w:sz w:val="24"/>
                <w:szCs w:val="24"/>
                <w:lang w:eastAsia="en-US"/>
              </w:rPr>
              <w:t>În situaţia în care se propune achiziţia de teren construit / neconstruit se verifică dacă prin planul de afaceri se demonstrează necesitatea achiziţionării terenului în vederea dezvoltării afacerii şi realizării obiectivului general al proiectului;</w:t>
            </w:r>
          </w:p>
          <w:p w:rsidR="00D92506" w:rsidRPr="00D92506" w:rsidRDefault="00D92506" w:rsidP="00D92506">
            <w:pPr>
              <w:tabs>
                <w:tab w:val="left" w:pos="2907"/>
              </w:tabs>
              <w:spacing w:after="0" w:line="240" w:lineRule="auto"/>
              <w:jc w:val="both"/>
              <w:rPr>
                <w:rFonts w:eastAsia="SimSun" w:hAnsiTheme="minorHAnsi" w:cstheme="minorHAnsi"/>
                <w:sz w:val="24"/>
                <w:szCs w:val="24"/>
                <w:lang w:eastAsia="en-US"/>
              </w:rPr>
            </w:pPr>
            <w:r w:rsidRPr="00D92506">
              <w:rPr>
                <w:rFonts w:eastAsia="SimSun" w:hAnsiTheme="minorHAnsi" w:cstheme="minorHAnsi"/>
                <w:sz w:val="24"/>
                <w:szCs w:val="24"/>
                <w:lang w:eastAsia="en-US"/>
              </w:rPr>
              <w:t xml:space="preserve">Se verifică dacă  achiziţia de terenreprezintă o </w:t>
            </w:r>
            <w:r w:rsidRPr="00D92506">
              <w:rPr>
                <w:rFonts w:eastAsia="SimSun" w:hAnsiTheme="minorHAnsi" w:cstheme="minorHAnsi"/>
                <w:b/>
                <w:sz w:val="24"/>
                <w:szCs w:val="24"/>
                <w:lang w:eastAsia="en-US"/>
              </w:rPr>
              <w:t>acţiune în cadrul unui obiectiv specific</w:t>
            </w:r>
            <w:r w:rsidRPr="00D92506">
              <w:rPr>
                <w:rFonts w:eastAsia="SimSun" w:hAnsiTheme="minorHAnsi" w:cstheme="minorHAnsi"/>
                <w:sz w:val="24"/>
                <w:szCs w:val="24"/>
                <w:lang w:eastAsia="en-US"/>
              </w:rPr>
              <w:t xml:space="preserve"> al Planului de afaceri. </w:t>
            </w:r>
          </w:p>
          <w:p w:rsidR="00D92506" w:rsidRPr="00D92506" w:rsidRDefault="00D92506" w:rsidP="00D92506">
            <w:pPr>
              <w:spacing w:after="0" w:line="240" w:lineRule="auto"/>
              <w:jc w:val="both"/>
              <w:rPr>
                <w:rFonts w:eastAsia="SimSun" w:hAnsiTheme="minorHAnsi" w:cstheme="minorHAnsi"/>
                <w:sz w:val="24"/>
                <w:szCs w:val="24"/>
                <w:lang w:eastAsia="en-US"/>
              </w:rPr>
            </w:pPr>
            <w:r w:rsidRPr="00D92506">
              <w:rPr>
                <w:rFonts w:eastAsia="SimSun" w:hAnsiTheme="minorHAnsi" w:cstheme="minorHAnsi"/>
                <w:sz w:val="24"/>
                <w:szCs w:val="24"/>
                <w:lang w:eastAsia="en-US"/>
              </w:rPr>
              <w:lastRenderedPageBreak/>
              <w:t>In cazul in care, solicitantul propune achizitie de teren, in Planul de afaceri, se va menţiona obligatoriu localitatea (nivel de UAT - comună) în care va fi achizitionat terenul aferent realizarii activitatilor propuse prin proiect.</w:t>
            </w:r>
          </w:p>
          <w:p w:rsidR="00D92506" w:rsidRPr="00D92506" w:rsidRDefault="00D92506" w:rsidP="00D92506">
            <w:pPr>
              <w:spacing w:after="0" w:line="240" w:lineRule="auto"/>
              <w:jc w:val="both"/>
              <w:rPr>
                <w:rFonts w:eastAsia="SimSun" w:hAnsiTheme="minorHAnsi" w:cstheme="minorHAnsi"/>
                <w:sz w:val="24"/>
                <w:szCs w:val="24"/>
                <w:lang w:eastAsia="en-US"/>
              </w:rPr>
            </w:pPr>
            <w:r w:rsidRPr="00D92506">
              <w:rPr>
                <w:rFonts w:eastAsia="SimSun" w:hAnsiTheme="minorHAnsi" w:cstheme="minorHAnsi"/>
                <w:sz w:val="24"/>
                <w:szCs w:val="24"/>
                <w:lang w:eastAsia="en-US"/>
              </w:rPr>
              <w:t xml:space="preserve">Achiziționarea unei construcții poate fi eligibilă </w:t>
            </w:r>
            <w:r w:rsidRPr="00D92506">
              <w:rPr>
                <w:rFonts w:eastAsia="SimSun" w:hAnsiTheme="minorHAnsi" w:cstheme="minorHAnsi"/>
                <w:b/>
                <w:sz w:val="24"/>
                <w:szCs w:val="24"/>
                <w:lang w:eastAsia="en-US"/>
              </w:rPr>
              <w:t>numai</w:t>
            </w:r>
            <w:r w:rsidRPr="00D92506">
              <w:rPr>
                <w:rFonts w:eastAsia="SimSun" w:hAnsiTheme="minorHAnsi" w:cstheme="minorHAnsi"/>
                <w:sz w:val="24"/>
                <w:szCs w:val="24"/>
                <w:lang w:eastAsia="en-US"/>
              </w:rPr>
              <w:t xml:space="preserve"> împreună cu terenul aferent, valoarea totală teren+construcție trebuie să se încadreze în limita a 10% din valoarea sprijinului acordat. Nu se acceptă achiziția apartamentelor/birourilor in spații rezidențiale, respectiv, de birouri.</w:t>
            </w:r>
          </w:p>
          <w:p w:rsidR="00D92506" w:rsidRPr="00D92506" w:rsidRDefault="00D92506" w:rsidP="00D92506">
            <w:pPr>
              <w:spacing w:after="0" w:line="240" w:lineRule="auto"/>
              <w:jc w:val="both"/>
              <w:rPr>
                <w:rFonts w:hAnsiTheme="minorHAnsi" w:cstheme="minorHAnsi"/>
                <w:sz w:val="24"/>
                <w:szCs w:val="24"/>
              </w:rPr>
            </w:pPr>
            <w:r w:rsidRPr="00D92506">
              <w:rPr>
                <w:rFonts w:hAnsiTheme="minorHAnsi" w:cstheme="minorHAnsi"/>
                <w:sz w:val="24"/>
                <w:szCs w:val="24"/>
              </w:rPr>
              <w:t>În situaţia în care cel puţin una dintre condiţiile aferente achiziţiei de teren, menţionate anterior, nu se îndeplineşte sau nu este prezentată în cadrul planului de afaceri, cererea de finanţare va fi declarată neeligibilă, criteriul de eligibilitate EG2 nefiind îndeplinit.</w:t>
            </w:r>
          </w:p>
          <w:p w:rsidR="00D92506" w:rsidRPr="00D92506" w:rsidRDefault="00D92506" w:rsidP="00D92506">
            <w:pPr>
              <w:spacing w:after="0" w:line="240" w:lineRule="auto"/>
              <w:jc w:val="both"/>
              <w:rPr>
                <w:rFonts w:hAnsiTheme="minorHAnsi" w:cstheme="minorHAnsi"/>
                <w:sz w:val="24"/>
                <w:szCs w:val="24"/>
              </w:rPr>
            </w:pPr>
          </w:p>
          <w:p w:rsidR="00D92506" w:rsidRPr="00D92506" w:rsidRDefault="00D92506" w:rsidP="00D92506">
            <w:pPr>
              <w:tabs>
                <w:tab w:val="left" w:pos="32"/>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Se verifică dacă prin proiect solicitantul propune </w:t>
            </w:r>
            <w:r w:rsidRPr="00D92506">
              <w:rPr>
                <w:rFonts w:hAnsiTheme="minorHAnsi" w:cstheme="minorHAnsi"/>
                <w:b/>
                <w:sz w:val="24"/>
                <w:szCs w:val="24"/>
                <w:lang w:eastAsia="en-US"/>
              </w:rPr>
              <w:t>achiziţia de echipamente de agrement</w:t>
            </w:r>
            <w:r w:rsidRPr="00D92506">
              <w:rPr>
                <w:rFonts w:hAnsiTheme="minorHAnsi" w:cstheme="minorHAnsi"/>
                <w:sz w:val="24"/>
                <w:szCs w:val="24"/>
                <w:lang w:eastAsia="en-US"/>
              </w:rPr>
              <w:t xml:space="preserve">. În acest caz, se verifică dacă solicitantul şi-a asumat </w:t>
            </w:r>
            <w:r w:rsidRPr="00D92506">
              <w:rPr>
                <w:rFonts w:hAnsiTheme="minorHAnsi" w:cstheme="minorHAnsi"/>
                <w:b/>
                <w:sz w:val="24"/>
                <w:szCs w:val="24"/>
                <w:lang w:eastAsia="en-US"/>
              </w:rPr>
              <w:t>expres, prin planul de afaceri, obligaţia de a utiliza echipamentele achiziţionate numai în scopul deservirii obiectivelor propuse prin proiect şi numai în aria geografică</w:t>
            </w:r>
            <w:r w:rsidRPr="00D92506">
              <w:rPr>
                <w:rFonts w:hAnsiTheme="minorHAnsi" w:cstheme="minorHAnsi"/>
                <w:sz w:val="24"/>
                <w:szCs w:val="24"/>
                <w:lang w:eastAsia="en-US"/>
              </w:rPr>
              <w:t xml:space="preserve"> descrisă în Planul de afaceri. </w:t>
            </w:r>
          </w:p>
          <w:p w:rsidR="00D92506" w:rsidRPr="00D92506" w:rsidRDefault="00D92506" w:rsidP="00D92506">
            <w:pPr>
              <w:tabs>
                <w:tab w:val="left" w:pos="32"/>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În situaţia în care prin PA solicitantul nu şi-a asumat expres această obligaţie, expertul constată nerespectarea EG2 iar cererea de finanţare este declarată neeligibilă. </w:t>
            </w:r>
          </w:p>
          <w:p w:rsidR="00D92506" w:rsidRPr="00D92506" w:rsidRDefault="00D92506" w:rsidP="00D92506">
            <w:pPr>
              <w:tabs>
                <w:tab w:val="left" w:pos="32"/>
              </w:tabs>
              <w:spacing w:after="0" w:line="240" w:lineRule="auto"/>
              <w:jc w:val="both"/>
              <w:rPr>
                <w:rFonts w:hAnsiTheme="minorHAnsi" w:cstheme="minorHAnsi"/>
                <w:b/>
                <w:sz w:val="24"/>
                <w:szCs w:val="24"/>
                <w:lang w:eastAsia="en-US"/>
              </w:rPr>
            </w:pPr>
            <w:r w:rsidRPr="00D92506">
              <w:rPr>
                <w:rFonts w:hAnsiTheme="minorHAnsi" w:cstheme="minorHAnsi"/>
                <w:sz w:val="24"/>
                <w:szCs w:val="24"/>
                <w:lang w:eastAsia="en-US"/>
              </w:rPr>
              <w:t xml:space="preserve">În situaţia în care solicitantul nu precizează în PA aria geografică în care propune să desfăşoare activitatea de agrement, expertul va solicita informaţii suplimentare prin Formularul </w:t>
            </w:r>
            <w:r w:rsidR="00927ED8">
              <w:rPr>
                <w:rFonts w:hAnsiTheme="minorHAnsi" w:cstheme="minorHAnsi"/>
                <w:sz w:val="24"/>
                <w:szCs w:val="24"/>
                <w:lang w:eastAsia="en-US"/>
              </w:rPr>
              <w:t xml:space="preserve">FIȘA DE SOLICITARE INFORMAȚII SUPLIMENTARE </w:t>
            </w:r>
            <w:r w:rsidRPr="00D92506">
              <w:rPr>
                <w:rFonts w:hAnsiTheme="minorHAnsi" w:cstheme="minorHAnsi"/>
                <w:sz w:val="24"/>
                <w:szCs w:val="24"/>
                <w:lang w:eastAsia="en-US"/>
              </w:rPr>
              <w:t xml:space="preserve"> iar dacă prin răspunsul la </w:t>
            </w:r>
            <w:r w:rsidR="00927ED8">
              <w:rPr>
                <w:rFonts w:hAnsiTheme="minorHAnsi" w:cstheme="minorHAnsi"/>
                <w:sz w:val="24"/>
                <w:szCs w:val="24"/>
                <w:lang w:eastAsia="en-US"/>
              </w:rPr>
              <w:t xml:space="preserve">FIȘA DE SOLICITARE INFORMAȚII SUPLIMENTARE </w:t>
            </w:r>
            <w:r w:rsidRPr="00D92506">
              <w:rPr>
                <w:rFonts w:hAnsiTheme="minorHAnsi" w:cstheme="minorHAnsi"/>
                <w:sz w:val="24"/>
                <w:szCs w:val="24"/>
                <w:lang w:eastAsia="en-US"/>
              </w:rPr>
              <w:t xml:space="preserve"> solicitantul nu clarifică aria geografică, expertul consemnează faptul că această cerinţă nu este îndeplinită, iar cererea de finanţare va fi declarată </w:t>
            </w:r>
            <w:r w:rsidRPr="00D92506">
              <w:rPr>
                <w:rFonts w:hAnsiTheme="minorHAnsi" w:cstheme="minorHAnsi"/>
                <w:b/>
                <w:sz w:val="24"/>
                <w:szCs w:val="24"/>
                <w:lang w:eastAsia="en-US"/>
              </w:rPr>
              <w:t>neeligibilă.</w:t>
            </w:r>
          </w:p>
          <w:p w:rsidR="00D92506" w:rsidRPr="00D92506" w:rsidRDefault="00D92506" w:rsidP="00D92506">
            <w:pPr>
              <w:tabs>
                <w:tab w:val="left" w:pos="32"/>
              </w:tabs>
              <w:spacing w:after="0" w:line="240" w:lineRule="auto"/>
              <w:jc w:val="both"/>
              <w:rPr>
                <w:rFonts w:hAnsiTheme="minorHAnsi" w:cstheme="minorHAnsi"/>
                <w:sz w:val="24"/>
                <w:szCs w:val="24"/>
                <w:lang w:eastAsia="en-US"/>
              </w:rPr>
            </w:pPr>
          </w:p>
          <w:p w:rsidR="00D92506" w:rsidRPr="00D92506" w:rsidRDefault="00D92506" w:rsidP="00D92506">
            <w:pPr>
              <w:tabs>
                <w:tab w:val="left" w:pos="32"/>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Se verifică dacă prin proiect solicitantul propune activităţi în</w:t>
            </w:r>
            <w:r w:rsidRPr="00D92506">
              <w:rPr>
                <w:rFonts w:hAnsiTheme="minorHAnsi" w:cstheme="minorHAnsi"/>
                <w:b/>
                <w:sz w:val="24"/>
                <w:szCs w:val="24"/>
                <w:lang w:eastAsia="en-US"/>
              </w:rPr>
              <w:t xml:space="preserve"> arii naturale protejate</w:t>
            </w:r>
            <w:r w:rsidRPr="00D92506">
              <w:rPr>
                <w:rFonts w:hAnsiTheme="minorHAnsi" w:cstheme="minorHAnsi"/>
                <w:sz w:val="24"/>
                <w:szCs w:val="24"/>
                <w:lang w:eastAsia="en-US"/>
              </w:rPr>
              <w:t xml:space="preserve"> şi în </w:t>
            </w:r>
            <w:r w:rsidRPr="00D92506">
              <w:rPr>
                <w:rFonts w:hAnsiTheme="minorHAnsi" w:cstheme="minorHAnsi"/>
                <w:b/>
                <w:sz w:val="24"/>
                <w:szCs w:val="24"/>
                <w:lang w:eastAsia="en-US"/>
              </w:rPr>
              <w:t>zonele cu destinaţii eco-turistice</w:t>
            </w:r>
            <w:r w:rsidRPr="00D92506">
              <w:rPr>
                <w:rFonts w:hAnsiTheme="minorHAnsi" w:cstheme="minorHAnsi"/>
                <w:sz w:val="24"/>
                <w:szCs w:val="24"/>
                <w:lang w:eastAsia="en-US"/>
              </w:rPr>
              <w:t xml:space="preserve">. În acest caz se verifică dacă solicitantul şi-a propus prin proiect </w:t>
            </w:r>
            <w:r w:rsidRPr="00D92506">
              <w:rPr>
                <w:rFonts w:hAnsiTheme="minorHAnsi" w:cstheme="minorHAnsi"/>
                <w:b/>
                <w:sz w:val="24"/>
                <w:szCs w:val="24"/>
                <w:lang w:eastAsia="en-US"/>
              </w:rPr>
              <w:t>echipamente de agrement</w:t>
            </w:r>
            <w:r w:rsidRPr="00D92506">
              <w:rPr>
                <w:rFonts w:hAnsiTheme="minorHAnsi" w:cstheme="minorHAnsi"/>
                <w:sz w:val="24"/>
                <w:szCs w:val="24"/>
                <w:lang w:eastAsia="en-US"/>
              </w:rPr>
              <w:t xml:space="preserve">. În cazul în care prin proiect se propun echipamente de agrement se verifică dacă aceste echipamente de agrement sunt </w:t>
            </w:r>
            <w:r w:rsidRPr="00D92506">
              <w:rPr>
                <w:rFonts w:hAnsiTheme="minorHAnsi" w:cstheme="minorHAnsi"/>
                <w:b/>
                <w:sz w:val="24"/>
                <w:szCs w:val="24"/>
                <w:lang w:eastAsia="en-US"/>
              </w:rPr>
              <w:t>autopropulsate</w:t>
            </w:r>
            <w:r w:rsidRPr="00D92506">
              <w:rPr>
                <w:rFonts w:hAnsiTheme="minorHAnsi" w:cstheme="minorHAnsi"/>
                <w:sz w:val="24"/>
                <w:szCs w:val="24"/>
                <w:lang w:eastAsia="en-US"/>
              </w:rPr>
              <w:t xml:space="preserve">. Dacă prin proiect (planul de afaceri) sunt propuse echipamente de agrement autopropulsate iar solicitantul si-a propus activităţi în arii naturale protejate şi în zonele cu destinaţii eco-turistice, cererea de finanţare va fi declarată </w:t>
            </w:r>
            <w:r w:rsidRPr="00D92506">
              <w:rPr>
                <w:rFonts w:hAnsiTheme="minorHAnsi" w:cstheme="minorHAnsi"/>
                <w:b/>
                <w:sz w:val="24"/>
                <w:szCs w:val="24"/>
                <w:lang w:eastAsia="en-US"/>
              </w:rPr>
              <w:t>neeligibilă</w:t>
            </w:r>
            <w:r w:rsidRPr="00D92506">
              <w:rPr>
                <w:rFonts w:hAnsiTheme="minorHAnsi" w:cstheme="minorHAnsi"/>
                <w:sz w:val="24"/>
                <w:szCs w:val="24"/>
                <w:lang w:eastAsia="en-US"/>
              </w:rPr>
              <w:t>.</w:t>
            </w:r>
          </w:p>
          <w:p w:rsidR="00D92506" w:rsidRPr="00D92506" w:rsidRDefault="00D92506" w:rsidP="00D92506">
            <w:pPr>
              <w:spacing w:after="0" w:line="240" w:lineRule="auto"/>
              <w:ind w:firstLine="32"/>
              <w:jc w:val="both"/>
              <w:rPr>
                <w:rFonts w:hAnsiTheme="minorHAnsi" w:cstheme="minorHAnsi"/>
                <w:sz w:val="24"/>
                <w:szCs w:val="24"/>
                <w:lang w:eastAsia="en-US"/>
              </w:rPr>
            </w:pPr>
          </w:p>
          <w:p w:rsidR="00D92506" w:rsidRPr="00D92506" w:rsidRDefault="00D92506" w:rsidP="005A48D1">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lastRenderedPageBreak/>
              <w:t xml:space="preserve"> Se verifică dacă prin activitățile propuse în Planul de afaceri solicitantul asigură </w:t>
            </w:r>
            <w:r w:rsidRPr="00D92506">
              <w:rPr>
                <w:rFonts w:hAnsiTheme="minorHAnsi" w:cstheme="minorHAnsi"/>
                <w:b/>
                <w:sz w:val="24"/>
                <w:szCs w:val="24"/>
                <w:lang w:eastAsia="en-US"/>
              </w:rPr>
              <w:t>fezabilitatea proiectului și continuitatea activității</w:t>
            </w:r>
            <w:r w:rsidRPr="00D92506">
              <w:rPr>
                <w:rFonts w:hAnsiTheme="minorHAnsi" w:cstheme="minorHAnsi"/>
                <w:sz w:val="24"/>
                <w:szCs w:val="24"/>
                <w:lang w:eastAsia="en-US"/>
              </w:rPr>
              <w:t xml:space="preserve"> după încetarea acordării sprijinului, pe toată perioada de execuție și monitorizare a proiectului.</w:t>
            </w:r>
          </w:p>
          <w:p w:rsidR="00D92506" w:rsidRPr="00D92506" w:rsidRDefault="00D92506" w:rsidP="005A48D1">
            <w:pPr>
              <w:spacing w:after="0" w:line="240" w:lineRule="auto"/>
              <w:ind w:left="90"/>
              <w:jc w:val="both"/>
              <w:rPr>
                <w:rFonts w:hAnsiTheme="minorHAnsi" w:cstheme="minorHAnsi"/>
                <w:sz w:val="24"/>
                <w:szCs w:val="24"/>
                <w:lang w:eastAsia="en-US"/>
              </w:rPr>
            </w:pPr>
            <w:r w:rsidRPr="00D92506">
              <w:rPr>
                <w:rFonts w:hAnsiTheme="minorHAnsi" w:cstheme="minorHAnsi"/>
                <w:sz w:val="24"/>
                <w:szCs w:val="24"/>
                <w:lang w:eastAsia="en-US"/>
              </w:rPr>
              <w:t>Se verifică dacă la întocmirea PA cheltuielile operaționale propuse (salarii, materii prime, materiale consumabile, alte cheltuieli cu capitalul de lucru) deservesc exclusiv și contribuie la îndeplinirea și realizarea PA.</w:t>
            </w:r>
          </w:p>
          <w:p w:rsidR="00D92506" w:rsidRPr="00D92506" w:rsidRDefault="00D92506" w:rsidP="00D92506">
            <w:pPr>
              <w:tabs>
                <w:tab w:val="left" w:pos="180"/>
              </w:tabs>
              <w:autoSpaceDE w:val="0"/>
              <w:autoSpaceDN w:val="0"/>
              <w:adjustRightInd w:val="0"/>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Se verifică dacă activitățile propuse prin proiect asigură infrastructura necesară (echipamente, utilaje, dotări, teren construit / neconstruit etc) și, în secundar, capitalul de lucru (achiziție materii prime, materiale etc).</w:t>
            </w:r>
          </w:p>
          <w:p w:rsidR="00D92506" w:rsidRPr="00D92506" w:rsidRDefault="00D92506" w:rsidP="00D92506">
            <w:pPr>
              <w:tabs>
                <w:tab w:val="left" w:pos="180"/>
              </w:tabs>
              <w:autoSpaceDE w:val="0"/>
              <w:autoSpaceDN w:val="0"/>
              <w:adjustRightInd w:val="0"/>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În situaţia în care activităţile propuse prin proiect nu asigură infrastructura necesară (echipamente, utilaje, dotări, teren construit / neconstruit etc) și, în secundar, capitalul de lucru (achiziție materii prime, materiale etc), se consemnează nerespectarea criteriului  EG2 iar cererea de finanţare va fi declarată neeligibilă.</w:t>
            </w:r>
          </w:p>
          <w:p w:rsidR="00D92506" w:rsidRPr="00D92506" w:rsidRDefault="00D92506" w:rsidP="00D92506">
            <w:pPr>
              <w:tabs>
                <w:tab w:val="left" w:pos="180"/>
              </w:tabs>
              <w:autoSpaceDE w:val="0"/>
              <w:autoSpaceDN w:val="0"/>
              <w:adjustRightInd w:val="0"/>
              <w:spacing w:after="0" w:line="240" w:lineRule="auto"/>
              <w:jc w:val="both"/>
              <w:rPr>
                <w:rFonts w:hAnsiTheme="minorHAnsi" w:cstheme="minorHAnsi"/>
                <w:sz w:val="24"/>
                <w:szCs w:val="24"/>
                <w:lang w:eastAsia="en-US"/>
              </w:rPr>
            </w:pPr>
          </w:p>
          <w:p w:rsidR="00D92506" w:rsidRPr="00D92506" w:rsidRDefault="00D92506" w:rsidP="00D92506">
            <w:pPr>
              <w:tabs>
                <w:tab w:val="left" w:pos="180"/>
              </w:tabs>
              <w:autoSpaceDE w:val="0"/>
              <w:autoSpaceDN w:val="0"/>
              <w:adjustRightInd w:val="0"/>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-Se verifică dacă solicitantul prezintă modalitatea în care va asigura continuitatea activităților finanțate prin proiect după acordarea celei de a doua tranșe de plată. </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 În situaţia în care această cerinţă nu este prezentată în PA expertul va solicita informaţii suplimentare, iar dacă răspunsul nu cuprinde informaţiile solicitate, se constată nerespectarea EG2 şi cererea de finanţare este declarată neeligibilă. </w:t>
            </w:r>
          </w:p>
          <w:p w:rsidR="00D92506" w:rsidRPr="00D92506" w:rsidRDefault="00D92506" w:rsidP="00D92506">
            <w:pPr>
              <w:spacing w:after="0" w:line="240" w:lineRule="auto"/>
              <w:jc w:val="both"/>
              <w:rPr>
                <w:rFonts w:hAnsiTheme="minorHAnsi" w:cstheme="minorHAnsi"/>
                <w:sz w:val="24"/>
                <w:szCs w:val="24"/>
                <w:lang w:eastAsia="en-US"/>
              </w:rPr>
            </w:pPr>
          </w:p>
          <w:p w:rsidR="00D92506" w:rsidRPr="00D92506" w:rsidRDefault="00D92506" w:rsidP="005A48D1">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În cazul în care prin proiect nu se realizează un flux complet al activităţii propuse prin planul de afaceri (nu sunt cuprinse in cadrul acţiunilor propuse toate elementele necesare realizării produsului sau prestării serviciului), cererea de finanţare va fi declarată neeligibilă.</w:t>
            </w:r>
          </w:p>
          <w:p w:rsidR="00D92506" w:rsidRPr="00D92506" w:rsidRDefault="00D92506" w:rsidP="00D92506">
            <w:pPr>
              <w:spacing w:after="0" w:line="240" w:lineRule="auto"/>
              <w:ind w:firstLine="32"/>
              <w:jc w:val="both"/>
              <w:rPr>
                <w:rFonts w:hAnsiTheme="minorHAnsi" w:cstheme="minorHAnsi"/>
                <w:sz w:val="24"/>
                <w:szCs w:val="24"/>
                <w:lang w:eastAsia="en-US"/>
              </w:rPr>
            </w:pP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Expertul verifică dacă solicitantul a propus prin PA producţie comercializată sau activităţi prestate şi modalitatea propusă de acesta pentru realizarea acestui obiectiv obligatoriu de îndeplinit.</w:t>
            </w:r>
          </w:p>
          <w:p w:rsidR="00D92506" w:rsidRPr="00D92506" w:rsidRDefault="00D92506" w:rsidP="00D92506">
            <w:pPr>
              <w:tabs>
                <w:tab w:val="left" w:pos="180"/>
              </w:tabs>
              <w:spacing w:after="0" w:line="240" w:lineRule="auto"/>
              <w:jc w:val="both"/>
              <w:rPr>
                <w:rFonts w:hAnsiTheme="minorHAnsi" w:cstheme="minorHAnsi"/>
                <w:sz w:val="24"/>
                <w:szCs w:val="24"/>
              </w:rPr>
            </w:pPr>
            <w:r w:rsidRPr="00D92506">
              <w:rPr>
                <w:rFonts w:hAnsiTheme="minorHAnsi" w:cstheme="minorHAnsi"/>
                <w:sz w:val="24"/>
                <w:szCs w:val="24"/>
              </w:rPr>
              <w:t>În situaţia în care din prognoza veniturilor şi activităţilor propuse nu reiese faptul că în maximum 5 ani solicitantul va comercializa producţie / presta servicii, expertul constată nerespectarea criteriului EG2 iar cererea de Finanţare devine neeligibilă.</w:t>
            </w:r>
          </w:p>
          <w:p w:rsidR="00D92506" w:rsidRPr="00D92506" w:rsidRDefault="00D92506" w:rsidP="00D92506">
            <w:pPr>
              <w:tabs>
                <w:tab w:val="left" w:pos="180"/>
              </w:tabs>
              <w:spacing w:after="0" w:line="240" w:lineRule="auto"/>
              <w:jc w:val="both"/>
              <w:rPr>
                <w:rFonts w:hAnsiTheme="minorHAnsi" w:cstheme="minorHAnsi"/>
                <w:sz w:val="24"/>
                <w:szCs w:val="24"/>
              </w:rPr>
            </w:pPr>
            <w:r w:rsidRPr="00D92506">
              <w:rPr>
                <w:rFonts w:hAnsiTheme="minorHAnsi" w:cstheme="minorHAnsi"/>
                <w:sz w:val="24"/>
                <w:szCs w:val="24"/>
              </w:rPr>
              <w:t xml:space="preserve">Nu constituie motiv de neeligibilitate situaţia în care solicitatnul îşi propune realizarea procentului asumat într-o perioadă mai scurtă </w:t>
            </w:r>
            <w:r w:rsidRPr="00D92506">
              <w:rPr>
                <w:rFonts w:hAnsiTheme="minorHAnsi" w:cstheme="minorHAnsi"/>
                <w:sz w:val="24"/>
                <w:szCs w:val="24"/>
              </w:rPr>
              <w:lastRenderedPageBreak/>
              <w:t xml:space="preserve">de 5 ani, cu condiţia ca prognoza să fie completată pe întreaga perioadă de 5 ani. </w:t>
            </w:r>
          </w:p>
          <w:p w:rsidR="00D92506" w:rsidRPr="00D92506" w:rsidRDefault="00D92506" w:rsidP="00D92506">
            <w:pPr>
              <w:tabs>
                <w:tab w:val="left" w:pos="180"/>
              </w:tabs>
              <w:spacing w:after="0" w:line="240" w:lineRule="auto"/>
              <w:jc w:val="both"/>
              <w:rPr>
                <w:rFonts w:hAnsiTheme="minorHAnsi" w:cstheme="minorHAnsi"/>
                <w:sz w:val="24"/>
                <w:szCs w:val="24"/>
              </w:rPr>
            </w:pPr>
            <w:r w:rsidRPr="00D92506">
              <w:rPr>
                <w:rFonts w:hAnsiTheme="minorHAnsi" w:cstheme="minorHAnsi"/>
                <w:sz w:val="24"/>
                <w:szCs w:val="24"/>
              </w:rPr>
              <w:t xml:space="preserve">Notă: Pentru beneficiarul platitor de TVA, valoarea producției comercializate sau a serviciilor prestate se calculează fără TVA. </w:t>
            </w:r>
          </w:p>
          <w:p w:rsidR="00D92506" w:rsidRPr="00D92506" w:rsidRDefault="00D92506" w:rsidP="00D92506">
            <w:pPr>
              <w:spacing w:after="0" w:line="240" w:lineRule="auto"/>
              <w:ind w:firstLine="32"/>
              <w:jc w:val="both"/>
              <w:rPr>
                <w:rFonts w:hAnsiTheme="minorHAnsi" w:cstheme="minorHAnsi"/>
                <w:sz w:val="24"/>
                <w:szCs w:val="24"/>
                <w:lang w:eastAsia="en-US"/>
              </w:rPr>
            </w:pP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În PA se verifică dacă se identifică acţiuni necesare îndeplinirii PA care să fie cuprinse în categoria obiectivelor specifice. În această  situaţie se constată neeligibilitatea cererii de finanţare prin nerespectarea EG2 întrucât obiectivele specifice propuse nu pot fi confundate cu acțiunile.</w:t>
            </w:r>
          </w:p>
          <w:p w:rsidR="00D92506" w:rsidRPr="00D92506" w:rsidRDefault="00D92506" w:rsidP="00D92506">
            <w:pPr>
              <w:spacing w:after="0" w:line="240" w:lineRule="auto"/>
              <w:jc w:val="both"/>
              <w:rPr>
                <w:rFonts w:hAnsiTheme="minorHAnsi" w:cstheme="minorHAnsi"/>
                <w:sz w:val="24"/>
                <w:szCs w:val="24"/>
                <w:lang w:eastAsia="en-US"/>
              </w:rPr>
            </w:pP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În PA se verifică dacă în categoria obiectivelor specifice se identifică obiect</w:t>
            </w:r>
            <w:r w:rsidR="005A48D1">
              <w:rPr>
                <w:rFonts w:hAnsiTheme="minorHAnsi" w:cstheme="minorHAnsi"/>
                <w:sz w:val="24"/>
                <w:szCs w:val="24"/>
                <w:lang w:eastAsia="en-US"/>
              </w:rPr>
              <w:t>ivul obligatoriu de îndeplinit</w:t>
            </w:r>
            <w:r w:rsidRPr="00D92506">
              <w:rPr>
                <w:rFonts w:hAnsiTheme="minorHAnsi" w:cstheme="minorHAnsi"/>
                <w:sz w:val="24"/>
                <w:szCs w:val="24"/>
                <w:lang w:eastAsia="en-US"/>
              </w:rPr>
              <w:t>. În această situaţie se constată neeligibilitatea cererii de finanţare prin nerespectarea EG2 .</w:t>
            </w:r>
          </w:p>
          <w:p w:rsidR="00D92506" w:rsidRPr="00D92506" w:rsidRDefault="00D92506" w:rsidP="00D92506">
            <w:pPr>
              <w:spacing w:after="0" w:line="240" w:lineRule="auto"/>
              <w:jc w:val="both"/>
              <w:rPr>
                <w:rFonts w:hAnsiTheme="minorHAnsi" w:cstheme="minorHAnsi"/>
                <w:sz w:val="24"/>
                <w:szCs w:val="24"/>
                <w:lang w:eastAsia="en-US"/>
              </w:rPr>
            </w:pPr>
          </w:p>
          <w:p w:rsidR="00D92506" w:rsidRPr="00D92506" w:rsidRDefault="00D92506" w:rsidP="00D92506">
            <w:pPr>
              <w:spacing w:after="0" w:line="240" w:lineRule="auto"/>
              <w:ind w:firstLine="32"/>
              <w:jc w:val="both"/>
              <w:rPr>
                <w:rFonts w:hAnsiTheme="minorHAnsi" w:cstheme="minorHAnsi"/>
                <w:sz w:val="24"/>
                <w:szCs w:val="24"/>
                <w:lang w:eastAsia="en-US"/>
              </w:rPr>
            </w:pPr>
            <w:r w:rsidRPr="00D92506">
              <w:rPr>
                <w:rFonts w:hAnsiTheme="minorHAnsi" w:cstheme="minorHAnsi"/>
                <w:sz w:val="24"/>
                <w:szCs w:val="24"/>
                <w:lang w:eastAsia="en-US"/>
              </w:rPr>
              <w:t>- NU se verifică valoric resursele financiare.</w:t>
            </w:r>
          </w:p>
          <w:p w:rsidR="00D92506" w:rsidRPr="00D92506" w:rsidRDefault="00D92506" w:rsidP="00D92506">
            <w:pPr>
              <w:spacing w:after="0" w:line="240" w:lineRule="auto"/>
              <w:ind w:firstLine="32"/>
              <w:jc w:val="both"/>
              <w:rPr>
                <w:rFonts w:hAnsiTheme="minorHAnsi" w:cstheme="minorHAnsi"/>
                <w:sz w:val="24"/>
                <w:szCs w:val="24"/>
                <w:lang w:eastAsia="en-US"/>
              </w:rPr>
            </w:pPr>
            <w:bookmarkStart w:id="1" w:name="_GoBack"/>
            <w:bookmarkEnd w:id="1"/>
            <w:r w:rsidRPr="00D92506">
              <w:rPr>
                <w:rFonts w:hAnsiTheme="minorHAnsi" w:cstheme="minorHAnsi"/>
                <w:sz w:val="24"/>
                <w:szCs w:val="24"/>
                <w:lang w:eastAsia="en-US"/>
              </w:rPr>
              <w:t xml:space="preserve">Pe parcursul verificării Planului de Afaceri expertul evaluator poate solicita informații suplimentare, dar care să nu afecteze condițiile de eligibilitate și selecție </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b/>
                <w:sz w:val="24"/>
                <w:szCs w:val="24"/>
                <w:lang w:eastAsia="en-US"/>
              </w:rPr>
              <w:t>Notă</w:t>
            </w:r>
            <w:r w:rsidRPr="00D92506">
              <w:rPr>
                <w:rFonts w:hAnsiTheme="minorHAnsi" w:cstheme="minorHAnsi"/>
                <w:sz w:val="24"/>
                <w:szCs w:val="24"/>
                <w:lang w:eastAsia="en-US"/>
              </w:rPr>
              <w:t xml:space="preserve">: În etapa de evaluare a cererii de finanţare nu se acceptă modificări ale obiectivelor menționate în Planul de Afaceri, ale procentelor aferente acestora și nici a tipului acțiunilor urmărite pentru atingerea obiectivelor. </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Notă: Se acceptă modificarea acțiunilor din PA în perioada de implementare a proiectului cu condiția să nu se aducă atingere obiectivului specific și procentului aferent acestuia. Face excepție achiziția de teren ca acțiune în cadrul unui obiectiv specific.</w:t>
            </w:r>
          </w:p>
        </w:tc>
      </w:tr>
    </w:tbl>
    <w:p w:rsidR="00D92506" w:rsidRPr="00D92506" w:rsidRDefault="00D92506" w:rsidP="00D92506">
      <w:pPr>
        <w:tabs>
          <w:tab w:val="left" w:pos="3120"/>
          <w:tab w:val="center" w:pos="4320"/>
          <w:tab w:val="right" w:pos="8640"/>
        </w:tabs>
        <w:spacing w:after="0" w:line="240" w:lineRule="auto"/>
        <w:jc w:val="both"/>
        <w:rPr>
          <w:rFonts w:hAnsiTheme="minorHAnsi" w:cstheme="minorHAnsi"/>
          <w:b/>
          <w:sz w:val="24"/>
          <w:szCs w:val="24"/>
          <w:lang w:eastAsia="en-US"/>
        </w:rPr>
      </w:pPr>
      <w:r w:rsidRPr="00D92506">
        <w:rPr>
          <w:rFonts w:hAnsiTheme="minorHAnsi" w:cstheme="minorHAnsi"/>
          <w:sz w:val="24"/>
          <w:szCs w:val="24"/>
          <w:lang w:eastAsia="en-US"/>
        </w:rPr>
        <w:lastRenderedPageBreak/>
        <w:t>În cazul in care solicitantul nu a prezentat un Plan de Afaceri sau acesta nu a fost întocmit conform cerințelor, expertul va bifa “NU” iar cererea de finantare va fi declarată neeligibilă. Se continua verificarea eligibilitatii.</w:t>
      </w:r>
    </w:p>
    <w:p w:rsidR="00D92506" w:rsidRPr="00D92506" w:rsidRDefault="00D92506" w:rsidP="00D92506">
      <w:pPr>
        <w:spacing w:after="0" w:line="240" w:lineRule="auto"/>
        <w:jc w:val="both"/>
        <w:rPr>
          <w:rFonts w:hAnsiTheme="minorHAnsi" w:cstheme="minorHAnsi"/>
          <w:sz w:val="24"/>
          <w:szCs w:val="24"/>
          <w:lang w:eastAsia="en-US"/>
        </w:rPr>
      </w:pPr>
    </w:p>
    <w:p w:rsidR="00D92506" w:rsidRDefault="00D92506" w:rsidP="00BD1D62">
      <w:pPr>
        <w:shd w:val="clear" w:color="auto" w:fill="F7CAAC" w:themeFill="accent2" w:themeFillTint="66"/>
        <w:spacing w:after="0" w:line="240" w:lineRule="auto"/>
        <w:jc w:val="both"/>
        <w:rPr>
          <w:rFonts w:hAnsiTheme="minorHAnsi" w:cstheme="minorHAnsi"/>
          <w:b/>
          <w:bCs/>
          <w:sz w:val="24"/>
          <w:szCs w:val="24"/>
          <w:lang w:eastAsia="fr-FR"/>
        </w:rPr>
      </w:pPr>
      <w:r w:rsidRPr="00D92506">
        <w:rPr>
          <w:rFonts w:hAnsiTheme="minorHAnsi" w:cstheme="minorHAnsi"/>
          <w:b/>
          <w:bCs/>
          <w:sz w:val="24"/>
          <w:szCs w:val="24"/>
          <w:lang w:eastAsia="fr-FR"/>
        </w:rPr>
        <w:t xml:space="preserve">EG3 - Obiectivul trebuie să se încadreze în cel puțin unul dintre tipurile de activități sprijinite prin </w:t>
      </w:r>
      <w:r w:rsidR="001256DA">
        <w:rPr>
          <w:rFonts w:hAnsiTheme="minorHAnsi" w:cstheme="minorHAnsi"/>
          <w:b/>
          <w:bCs/>
          <w:sz w:val="24"/>
          <w:szCs w:val="24"/>
          <w:lang w:eastAsia="fr-FR"/>
        </w:rPr>
        <w:t>M3</w:t>
      </w:r>
    </w:p>
    <w:p w:rsidR="00BD1D62" w:rsidRPr="00BD1D62" w:rsidRDefault="00BD1D62" w:rsidP="00BD1D62">
      <w:pPr>
        <w:shd w:val="clear" w:color="auto" w:fill="FFFFFF" w:themeFill="background1"/>
        <w:spacing w:after="0" w:line="240" w:lineRule="auto"/>
        <w:jc w:val="both"/>
        <w:rPr>
          <w:rFonts w:ascii="Calibri" w:eastAsia="Calibri" w:hAnsi="Calibri" w:cs="Calibri"/>
          <w:bCs/>
          <w:noProof/>
          <w:sz w:val="24"/>
          <w:szCs w:val="24"/>
          <w:lang w:eastAsia="fr-FR"/>
        </w:rPr>
      </w:pPr>
      <w:r w:rsidRPr="00BD1D62">
        <w:rPr>
          <w:rFonts w:ascii="Calibri" w:eastAsia="Calibri" w:hAnsi="Calibri" w:cs="Calibri"/>
          <w:bCs/>
          <w:noProof/>
          <w:sz w:val="24"/>
          <w:szCs w:val="24"/>
          <w:lang w:eastAsia="fr-FR"/>
        </w:rPr>
        <w:t>ca de exemplu:</w:t>
      </w:r>
    </w:p>
    <w:p w:rsidR="001256DA" w:rsidRDefault="001256DA" w:rsidP="001256DA">
      <w:pPr>
        <w:pStyle w:val="ListParagraph"/>
        <w:numPr>
          <w:ilvl w:val="0"/>
          <w:numId w:val="16"/>
        </w:numPr>
        <w:spacing w:before="100" w:beforeAutospacing="1" w:after="100" w:afterAutospacing="1" w:line="240" w:lineRule="auto"/>
        <w:jc w:val="both"/>
        <w:rPr>
          <w:rFonts w:hAnsiTheme="minorHAnsi"/>
          <w:color w:val="000000"/>
          <w:sz w:val="24"/>
          <w:szCs w:val="24"/>
        </w:rPr>
      </w:pPr>
      <w:r w:rsidRPr="001256DA">
        <w:rPr>
          <w:rFonts w:hAnsiTheme="minorHAnsi"/>
          <w:color w:val="000000"/>
          <w:sz w:val="24"/>
          <w:szCs w:val="24"/>
        </w:rPr>
        <w:t xml:space="preserve">Activități de producție (ex: fabricarea produselor textile, îmbrăcăminte, articole de marochinărie, articole de hârtie și carton; fabricarea produselor chimice, farmaceutice; activități de prelucrare a produselor lemnoase; industrie metalurgică, fabricare construcții metalice, mașini, utilaje și echipamente; fabricare produse electrice, electronice, etc.);  </w:t>
      </w:r>
    </w:p>
    <w:p w:rsidR="008E5AAE" w:rsidRPr="008E5AAE" w:rsidRDefault="001256DA" w:rsidP="008E5AAE">
      <w:pPr>
        <w:pStyle w:val="ListParagraph"/>
        <w:numPr>
          <w:ilvl w:val="0"/>
          <w:numId w:val="16"/>
        </w:numPr>
        <w:spacing w:before="100" w:beforeAutospacing="1" w:after="100" w:afterAutospacing="1" w:line="240" w:lineRule="auto"/>
        <w:jc w:val="both"/>
        <w:rPr>
          <w:rFonts w:hAnsiTheme="minorHAnsi"/>
          <w:color w:val="000000"/>
          <w:sz w:val="24"/>
          <w:szCs w:val="24"/>
        </w:rPr>
      </w:pPr>
      <w:r w:rsidRPr="001256DA">
        <w:rPr>
          <w:rFonts w:ascii="Calibri" w:eastAsia="Calibri" w:hAnsi="Calibri" w:cs="Calibri"/>
          <w:noProof/>
          <w:sz w:val="24"/>
          <w:szCs w:val="24"/>
          <w:lang w:eastAsia="en-US"/>
        </w:rPr>
        <w:lastRenderedPageBreak/>
        <w:t xml:space="preserve">Activități meșteșugărești (ex: activități de artizanat și alte activități tradiționale non agricole (ex: olărit, brodat, prelucrarea manuală a fierului, lânii, lemnului, pielii etc.);  </w:t>
      </w:r>
    </w:p>
    <w:p w:rsidR="001256DA" w:rsidRPr="008E5AAE" w:rsidRDefault="001256DA" w:rsidP="008E5AAE">
      <w:pPr>
        <w:pStyle w:val="ListParagraph"/>
        <w:numPr>
          <w:ilvl w:val="0"/>
          <w:numId w:val="16"/>
        </w:numPr>
        <w:spacing w:before="100" w:beforeAutospacing="1" w:after="100" w:afterAutospacing="1" w:line="240" w:lineRule="auto"/>
        <w:jc w:val="both"/>
        <w:rPr>
          <w:rFonts w:hAnsiTheme="minorHAnsi"/>
          <w:color w:val="000000"/>
          <w:sz w:val="24"/>
          <w:szCs w:val="24"/>
        </w:rPr>
      </w:pPr>
      <w:r w:rsidRPr="008E5AAE">
        <w:rPr>
          <w:color w:val="000000"/>
        </w:rPr>
        <w:t>Activit</w:t>
      </w:r>
      <w:r w:rsidRPr="008E5AAE">
        <w:rPr>
          <w:color w:val="000000"/>
        </w:rPr>
        <w:t>ăț</w:t>
      </w:r>
      <w:r w:rsidRPr="008E5AAE">
        <w:rPr>
          <w:color w:val="000000"/>
        </w:rPr>
        <w:t xml:space="preserve">i turistice (ex: servicii agroturistice de cazare, servicii de cazare </w:t>
      </w:r>
      <w:r w:rsidRPr="008E5AAE">
        <w:rPr>
          <w:color w:val="000000"/>
        </w:rPr>
        <w:t>î</w:t>
      </w:r>
      <w:r w:rsidRPr="008E5AAE">
        <w:rPr>
          <w:color w:val="000000"/>
        </w:rPr>
        <w:t xml:space="preserve">n parcuri pentru rulote, camping </w:t>
      </w:r>
      <w:r w:rsidRPr="008E5AAE">
        <w:rPr>
          <w:color w:val="000000"/>
        </w:rPr>
        <w:t>ș</w:t>
      </w:r>
      <w:r w:rsidRPr="008E5AAE">
        <w:rPr>
          <w:color w:val="000000"/>
        </w:rPr>
        <w:t xml:space="preserve">i tabere, servicii turistice de agrement </w:t>
      </w:r>
      <w:r w:rsidRPr="008E5AAE">
        <w:rPr>
          <w:color w:val="000000"/>
        </w:rPr>
        <w:t>ș</w:t>
      </w:r>
      <w:r w:rsidRPr="008E5AAE">
        <w:rPr>
          <w:color w:val="000000"/>
        </w:rPr>
        <w:t>i alimenta</w:t>
      </w:r>
      <w:r w:rsidRPr="008E5AAE">
        <w:rPr>
          <w:color w:val="000000"/>
        </w:rPr>
        <w:t>ț</w:t>
      </w:r>
      <w:r w:rsidRPr="008E5AAE">
        <w:rPr>
          <w:color w:val="000000"/>
        </w:rPr>
        <w:t>ie public</w:t>
      </w:r>
      <w:r w:rsidRPr="008E5AAE">
        <w:rPr>
          <w:color w:val="000000"/>
        </w:rPr>
        <w:t>ă</w:t>
      </w:r>
      <w:r w:rsidRPr="008E5AAE">
        <w:rPr>
          <w:color w:val="000000"/>
        </w:rPr>
        <w:t xml:space="preserve">, servicii de catering, servicii de ghidaj turistic);  </w:t>
      </w:r>
    </w:p>
    <w:p w:rsidR="008E5AAE" w:rsidRDefault="008E5AAE" w:rsidP="008E5AAE">
      <w:pPr>
        <w:numPr>
          <w:ilvl w:val="0"/>
          <w:numId w:val="16"/>
        </w:numPr>
        <w:spacing w:before="100" w:beforeAutospacing="1" w:after="100" w:afterAutospacing="1" w:line="355" w:lineRule="auto"/>
        <w:jc w:val="both"/>
        <w:rPr>
          <w:b/>
          <w:color w:val="2F5496" w:themeColor="accent1" w:themeShade="BF"/>
        </w:rPr>
      </w:pPr>
      <w:r>
        <w:rPr>
          <w:color w:val="000000"/>
        </w:rPr>
        <w:t>Furnizarea de servicii de ex: medicale, sociale, sanitar</w:t>
      </w:r>
      <w:r>
        <w:rPr>
          <w:rFonts w:ascii="Cambria Math" w:hAnsi="Cambria Math" w:cs="Cambria Math"/>
          <w:color w:val="000000"/>
        </w:rPr>
        <w:t>‐</w:t>
      </w:r>
      <w:r>
        <w:rPr>
          <w:color w:val="000000"/>
        </w:rPr>
        <w:t>veterinare; repara</w:t>
      </w:r>
      <w:r>
        <w:rPr>
          <w:color w:val="000000"/>
        </w:rPr>
        <w:t>ț</w:t>
      </w:r>
      <w:r>
        <w:rPr>
          <w:color w:val="000000"/>
        </w:rPr>
        <w:t>ii ma</w:t>
      </w:r>
      <w:r>
        <w:rPr>
          <w:color w:val="000000"/>
        </w:rPr>
        <w:t>ș</w:t>
      </w:r>
      <w:r>
        <w:rPr>
          <w:color w:val="000000"/>
        </w:rPr>
        <w:t>ini, unelte, obiecte casnice; consultan</w:t>
      </w:r>
      <w:r>
        <w:rPr>
          <w:color w:val="000000"/>
        </w:rPr>
        <w:t>ță</w:t>
      </w:r>
      <w:r>
        <w:rPr>
          <w:color w:val="000000"/>
        </w:rPr>
        <w:t xml:space="preserve">, contabilitate, juridice, audit; servicii </w:t>
      </w:r>
      <w:r>
        <w:rPr>
          <w:color w:val="000000"/>
        </w:rPr>
        <w:t>î</w:t>
      </w:r>
      <w:r>
        <w:rPr>
          <w:color w:val="000000"/>
        </w:rPr>
        <w:t>n tehnologia informa</w:t>
      </w:r>
      <w:r>
        <w:rPr>
          <w:color w:val="000000"/>
        </w:rPr>
        <w:t>ț</w:t>
      </w:r>
      <w:r>
        <w:rPr>
          <w:color w:val="000000"/>
        </w:rPr>
        <w:t xml:space="preserve">iei </w:t>
      </w:r>
      <w:r>
        <w:rPr>
          <w:color w:val="000000"/>
        </w:rPr>
        <w:t>ș</w:t>
      </w:r>
      <w:r>
        <w:rPr>
          <w:color w:val="000000"/>
        </w:rPr>
        <w:t>i servicii informatice; servicii tehnice, administrative etc., inclusiv construc</w:t>
      </w:r>
      <w:r>
        <w:rPr>
          <w:color w:val="000000"/>
        </w:rPr>
        <w:t>ț</w:t>
      </w:r>
      <w:r>
        <w:rPr>
          <w:color w:val="000000"/>
        </w:rPr>
        <w:t>ii, reconstruc</w:t>
      </w:r>
      <w:r>
        <w:rPr>
          <w:color w:val="000000"/>
        </w:rPr>
        <w:t>ț</w:t>
      </w:r>
      <w:r>
        <w:rPr>
          <w:color w:val="000000"/>
        </w:rPr>
        <w:t xml:space="preserve">ii </w:t>
      </w:r>
      <w:r>
        <w:rPr>
          <w:color w:val="000000"/>
        </w:rPr>
        <w:t>ș</w:t>
      </w:r>
      <w:r>
        <w:rPr>
          <w:color w:val="000000"/>
        </w:rPr>
        <w:t>i/sau modernizarea spa</w:t>
      </w:r>
      <w:r>
        <w:rPr>
          <w:color w:val="000000"/>
        </w:rPr>
        <w:t>ț</w:t>
      </w:r>
      <w:r>
        <w:rPr>
          <w:color w:val="000000"/>
        </w:rPr>
        <w:t xml:space="preserve">iilor </w:t>
      </w:r>
      <w:r>
        <w:rPr>
          <w:color w:val="000000"/>
        </w:rPr>
        <w:t>ș</w:t>
      </w:r>
      <w:r>
        <w:rPr>
          <w:color w:val="000000"/>
        </w:rPr>
        <w:t>i zonelor aferente desf</w:t>
      </w:r>
      <w:r>
        <w:rPr>
          <w:color w:val="000000"/>
        </w:rPr>
        <w:t>ăș</w:t>
      </w:r>
      <w:r>
        <w:rPr>
          <w:color w:val="000000"/>
        </w:rPr>
        <w:t>ur</w:t>
      </w:r>
      <w:r>
        <w:rPr>
          <w:color w:val="000000"/>
        </w:rPr>
        <w:t>ă</w:t>
      </w:r>
      <w:r>
        <w:rPr>
          <w:color w:val="000000"/>
        </w:rPr>
        <w:t>rii activit</w:t>
      </w:r>
      <w:r>
        <w:rPr>
          <w:color w:val="000000"/>
        </w:rPr>
        <w:t>ăț</w:t>
      </w:r>
      <w:r>
        <w:rPr>
          <w:color w:val="000000"/>
        </w:rPr>
        <w:t xml:space="preserve">ilor;  </w:t>
      </w:r>
    </w:p>
    <w:p w:rsidR="00D92506" w:rsidRPr="008E5AAE" w:rsidRDefault="008E5AAE" w:rsidP="008E5AAE">
      <w:pPr>
        <w:numPr>
          <w:ilvl w:val="0"/>
          <w:numId w:val="16"/>
        </w:numPr>
        <w:spacing w:before="100" w:beforeAutospacing="1" w:after="100" w:afterAutospacing="1" w:line="355" w:lineRule="auto"/>
        <w:jc w:val="both"/>
        <w:rPr>
          <w:b/>
          <w:color w:val="2F5496" w:themeColor="accent1" w:themeShade="BF"/>
        </w:rPr>
      </w:pPr>
      <w:r>
        <w:rPr>
          <w:color w:val="000000"/>
        </w:rPr>
        <w:t>Fabricarea de pele</w:t>
      </w:r>
      <w:r>
        <w:rPr>
          <w:color w:val="000000"/>
        </w:rPr>
        <w:t>ț</w:t>
      </w:r>
      <w:r>
        <w:rPr>
          <w:color w:val="000000"/>
        </w:rPr>
        <w:t xml:space="preserve">i </w:t>
      </w:r>
      <w:r>
        <w:rPr>
          <w:color w:val="000000"/>
        </w:rPr>
        <w:t>ș</w:t>
      </w:r>
      <w:r>
        <w:rPr>
          <w:color w:val="000000"/>
        </w:rPr>
        <w:t>i brichete din biomas</w:t>
      </w:r>
      <w:r>
        <w:rPr>
          <w:color w:val="000000"/>
        </w:rPr>
        <w:t>ă</w:t>
      </w:r>
      <w:r>
        <w:rPr>
          <w:color w:val="000000"/>
        </w:rPr>
        <w:t xml:space="preserve">. </w:t>
      </w:r>
    </w:p>
    <w:tbl>
      <w:tblPr>
        <w:tblW w:w="9331"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
        <w:gridCol w:w="3964"/>
        <w:gridCol w:w="5347"/>
      </w:tblGrid>
      <w:tr w:rsidR="00D92506" w:rsidRPr="00D92506" w:rsidTr="00F907BE">
        <w:tc>
          <w:tcPr>
            <w:tcW w:w="3984" w:type="dxa"/>
            <w:gridSpan w:val="2"/>
            <w:shd w:val="clear" w:color="auto" w:fill="C0C0C0"/>
          </w:tcPr>
          <w:p w:rsidR="00D92506" w:rsidRPr="00D92506" w:rsidRDefault="00D92506" w:rsidP="00D92506">
            <w:pPr>
              <w:keepNext/>
              <w:spacing w:after="0" w:line="240" w:lineRule="auto"/>
              <w:outlineLvl w:val="0"/>
              <w:rPr>
                <w:rFonts w:hAnsiTheme="minorHAnsi" w:cstheme="minorHAnsi"/>
                <w:b/>
                <w:bCs/>
                <w:sz w:val="24"/>
                <w:szCs w:val="24"/>
                <w:lang w:eastAsia="en-US"/>
              </w:rPr>
            </w:pPr>
          </w:p>
          <w:p w:rsidR="00D92506" w:rsidRPr="00D92506" w:rsidRDefault="00D92506" w:rsidP="00D92506">
            <w:pPr>
              <w:keepNext/>
              <w:spacing w:after="0" w:line="240" w:lineRule="auto"/>
              <w:outlineLvl w:val="0"/>
              <w:rPr>
                <w:rFonts w:hAnsiTheme="minorHAnsi" w:cstheme="minorHAnsi"/>
                <w:b/>
                <w:bCs/>
                <w:sz w:val="24"/>
                <w:szCs w:val="24"/>
                <w:lang w:eastAsia="en-US"/>
              </w:rPr>
            </w:pPr>
            <w:r w:rsidRPr="00D92506">
              <w:rPr>
                <w:rFonts w:hAnsiTheme="minorHAnsi" w:cstheme="minorHAnsi"/>
                <w:b/>
                <w:bCs/>
                <w:sz w:val="24"/>
                <w:szCs w:val="24"/>
                <w:lang w:eastAsia="en-US"/>
              </w:rPr>
              <w:t>DOCUMENTE  NECESARE  VERIFICARII</w:t>
            </w:r>
          </w:p>
        </w:tc>
        <w:tc>
          <w:tcPr>
            <w:tcW w:w="5347" w:type="dxa"/>
            <w:shd w:val="clear" w:color="auto" w:fill="C0C0C0"/>
          </w:tcPr>
          <w:p w:rsidR="00D92506" w:rsidRPr="00D92506" w:rsidRDefault="00D92506" w:rsidP="00D92506">
            <w:pPr>
              <w:spacing w:after="0" w:line="240" w:lineRule="auto"/>
              <w:jc w:val="both"/>
              <w:rPr>
                <w:rFonts w:hAnsiTheme="minorHAnsi" w:cstheme="minorHAnsi"/>
                <w:b/>
                <w:sz w:val="24"/>
                <w:szCs w:val="24"/>
                <w:lang w:eastAsia="en-US"/>
              </w:rPr>
            </w:pPr>
          </w:p>
          <w:p w:rsidR="00D92506" w:rsidRPr="00D92506" w:rsidRDefault="00D92506" w:rsidP="00D92506">
            <w:pPr>
              <w:spacing w:after="0" w:line="240" w:lineRule="auto"/>
              <w:jc w:val="both"/>
              <w:rPr>
                <w:rFonts w:hAnsiTheme="minorHAnsi" w:cstheme="minorHAnsi"/>
                <w:b/>
                <w:sz w:val="24"/>
                <w:szCs w:val="24"/>
                <w:lang w:eastAsia="en-US"/>
              </w:rPr>
            </w:pPr>
            <w:r w:rsidRPr="00D92506">
              <w:rPr>
                <w:rFonts w:hAnsiTheme="minorHAnsi" w:cstheme="minorHAnsi"/>
                <w:b/>
                <w:sz w:val="24"/>
                <w:szCs w:val="24"/>
                <w:lang w:eastAsia="en-US"/>
              </w:rPr>
              <w:t>PUNCTE DE VERIFICAT ÎN DOCUMENTE</w:t>
            </w:r>
          </w:p>
        </w:tc>
      </w:tr>
      <w:tr w:rsidR="00D92506" w:rsidRPr="00D92506" w:rsidTr="00F907BE">
        <w:trPr>
          <w:gridBefore w:val="1"/>
          <w:wBefore w:w="20" w:type="dxa"/>
          <w:trHeight w:val="634"/>
        </w:trPr>
        <w:tc>
          <w:tcPr>
            <w:tcW w:w="3964" w:type="dxa"/>
          </w:tcPr>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b/>
                <w:sz w:val="24"/>
                <w:szCs w:val="24"/>
                <w:lang w:eastAsia="en-US"/>
              </w:rPr>
              <w:t>Doc. 1</w:t>
            </w:r>
            <w:r w:rsidRPr="00D92506">
              <w:rPr>
                <w:rFonts w:hAnsiTheme="minorHAnsi" w:cstheme="minorHAnsi"/>
                <w:sz w:val="24"/>
                <w:szCs w:val="24"/>
                <w:lang w:eastAsia="en-US"/>
              </w:rPr>
              <w:t xml:space="preserve"> Planul de Afaceri</w:t>
            </w:r>
          </w:p>
          <w:p w:rsidR="00D92506" w:rsidRPr="00D92506" w:rsidRDefault="00D92506" w:rsidP="00D92506">
            <w:pPr>
              <w:overflowPunct w:val="0"/>
              <w:autoSpaceDE w:val="0"/>
              <w:autoSpaceDN w:val="0"/>
              <w:adjustRightInd w:val="0"/>
              <w:spacing w:after="0" w:line="240" w:lineRule="auto"/>
              <w:textAlignment w:val="baseline"/>
              <w:rPr>
                <w:rFonts w:hAnsiTheme="minorHAnsi" w:cstheme="minorHAnsi"/>
                <w:bCs/>
                <w:sz w:val="24"/>
                <w:szCs w:val="24"/>
                <w:lang w:eastAsia="en-US"/>
              </w:rPr>
            </w:pPr>
            <w:r w:rsidRPr="00D92506">
              <w:rPr>
                <w:rFonts w:hAnsiTheme="minorHAnsi" w:cstheme="minorHAnsi"/>
                <w:bCs/>
                <w:sz w:val="24"/>
                <w:szCs w:val="24"/>
                <w:lang w:eastAsia="en-US"/>
              </w:rPr>
              <w:t>Baza de date a serviciul online RECOM  a ONRC.</w:t>
            </w:r>
          </w:p>
          <w:p w:rsidR="00D92506" w:rsidRPr="00D92506" w:rsidRDefault="00D92506" w:rsidP="00D92506">
            <w:pPr>
              <w:overflowPunct w:val="0"/>
              <w:autoSpaceDE w:val="0"/>
              <w:autoSpaceDN w:val="0"/>
              <w:adjustRightInd w:val="0"/>
              <w:spacing w:after="0" w:line="240" w:lineRule="auto"/>
              <w:textAlignment w:val="baseline"/>
              <w:rPr>
                <w:rFonts w:hAnsiTheme="minorHAnsi" w:cstheme="minorHAnsi"/>
                <w:bCs/>
                <w:sz w:val="24"/>
                <w:szCs w:val="24"/>
                <w:lang w:eastAsia="en-US"/>
              </w:rPr>
            </w:pPr>
            <w:r w:rsidRPr="00D92506">
              <w:rPr>
                <w:rFonts w:hAnsiTheme="minorHAnsi" w:cstheme="minorHAnsi"/>
                <w:b/>
                <w:bCs/>
                <w:sz w:val="24"/>
                <w:szCs w:val="24"/>
                <w:lang w:eastAsia="en-US"/>
              </w:rPr>
              <w:t>Anexa 7</w:t>
            </w:r>
            <w:r w:rsidRPr="00D92506">
              <w:rPr>
                <w:rFonts w:hAnsiTheme="minorHAnsi" w:cstheme="minorHAnsi"/>
                <w:bCs/>
                <w:sz w:val="24"/>
                <w:szCs w:val="24"/>
                <w:lang w:eastAsia="en-US"/>
              </w:rPr>
              <w:t>-Lista codurilor  CAEN eligibile pentru finantare in cadrul sM 6.2</w:t>
            </w:r>
          </w:p>
          <w:p w:rsidR="00D92506" w:rsidRPr="00D92506" w:rsidRDefault="00D92506" w:rsidP="00D92506">
            <w:pPr>
              <w:overflowPunct w:val="0"/>
              <w:autoSpaceDE w:val="0"/>
              <w:autoSpaceDN w:val="0"/>
              <w:adjustRightInd w:val="0"/>
              <w:spacing w:after="0" w:line="240" w:lineRule="auto"/>
              <w:textAlignment w:val="baseline"/>
              <w:rPr>
                <w:rFonts w:hAnsiTheme="minorHAnsi" w:cstheme="minorHAnsi"/>
                <w:bCs/>
                <w:sz w:val="24"/>
                <w:szCs w:val="24"/>
                <w:lang w:eastAsia="en-US"/>
              </w:rPr>
            </w:pPr>
            <w:r w:rsidRPr="00D92506">
              <w:rPr>
                <w:rFonts w:hAnsiTheme="minorHAnsi" w:cstheme="minorHAnsi"/>
                <w:b/>
                <w:bCs/>
                <w:sz w:val="24"/>
                <w:szCs w:val="24"/>
                <w:lang w:eastAsia="en-US"/>
              </w:rPr>
              <w:t>Anexa 8</w:t>
            </w:r>
            <w:r w:rsidRPr="00D92506">
              <w:rPr>
                <w:rFonts w:hAnsiTheme="minorHAnsi" w:cstheme="minorHAnsi"/>
                <w:bCs/>
                <w:sz w:val="24"/>
                <w:szCs w:val="24"/>
                <w:lang w:eastAsia="en-US"/>
              </w:rPr>
              <w:t xml:space="preserve"> – Lista codurilor CAEN eligibile numai pentru dotarea cladirilor</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Doc.5 Declarație întocmită și asumată prin semnătură de către un expert contabil</w:t>
            </w:r>
          </w:p>
          <w:p w:rsidR="00D92506" w:rsidRPr="00D92506" w:rsidRDefault="00D92506" w:rsidP="00D92506">
            <w:pPr>
              <w:spacing w:after="0" w:line="240" w:lineRule="auto"/>
              <w:jc w:val="both"/>
              <w:rPr>
                <w:rFonts w:hAnsiTheme="minorHAnsi" w:cstheme="minorHAnsi"/>
                <w:sz w:val="24"/>
                <w:szCs w:val="24"/>
                <w:lang w:eastAsia="en-US"/>
              </w:rPr>
            </w:pPr>
          </w:p>
        </w:tc>
        <w:tc>
          <w:tcPr>
            <w:tcW w:w="5347" w:type="dxa"/>
          </w:tcPr>
          <w:p w:rsidR="00D92506" w:rsidRPr="00D92506" w:rsidRDefault="00D92506" w:rsidP="00D92506">
            <w:pPr>
              <w:tabs>
                <w:tab w:val="left" w:pos="116"/>
              </w:tabs>
              <w:suppressAutoHyphen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Se verifica daca solicitantul este inregistrat cu codul CAEN al activitatii care se finanteaza prin proiect si care este prezentata in Planul de Afaceri, corelat cu codurile CAEN eligibile, prevazute in Anexele 7 si 8 la Ghidul solicitantului.</w:t>
            </w:r>
          </w:p>
          <w:p w:rsidR="00D92506" w:rsidRPr="00D92506" w:rsidRDefault="00D92506" w:rsidP="00D92506">
            <w:pPr>
              <w:tabs>
                <w:tab w:val="left" w:pos="116"/>
              </w:tabs>
              <w:suppressAutoHyphen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În situaţia în care codul CAEN aferent activităţii propuse prin proiect nu se regăseşte între codurile CAEN ale solicitantului, cererea de finanţare va fi declarată neeligibilă.</w:t>
            </w:r>
          </w:p>
          <w:p w:rsidR="00D92506" w:rsidRPr="00D92506" w:rsidRDefault="00D92506" w:rsidP="00D92506">
            <w:pPr>
              <w:spacing w:after="0" w:line="240" w:lineRule="auto"/>
              <w:jc w:val="both"/>
              <w:rPr>
                <w:rFonts w:eastAsia="Calibri" w:hAnsiTheme="minorHAnsi" w:cstheme="minorHAnsi"/>
                <w:sz w:val="24"/>
                <w:szCs w:val="24"/>
                <w:lang w:eastAsia="en-US"/>
              </w:rPr>
            </w:pPr>
            <w:r w:rsidRPr="00D92506">
              <w:rPr>
                <w:rFonts w:eastAsia="Calibri" w:hAnsiTheme="minorHAnsi" w:cstheme="minorHAnsi"/>
                <w:sz w:val="24"/>
                <w:szCs w:val="24"/>
                <w:lang w:eastAsia="en-US"/>
              </w:rPr>
              <w:t xml:space="preserve">In cazul in care solicitantul are / a avut autorizat codul CAEN propus prin CF / planul de afaceri se va verifica declaratia intocmita si asumata prin semnatura de catre un expert contabil, din care </w:t>
            </w:r>
            <w:r w:rsidRPr="00D92506">
              <w:rPr>
                <w:rFonts w:eastAsia="Calibri" w:hAnsiTheme="minorHAnsi" w:cstheme="minorHAnsi"/>
                <w:b/>
                <w:sz w:val="24"/>
                <w:szCs w:val="24"/>
                <w:lang w:eastAsia="en-US"/>
              </w:rPr>
              <w:t>sa reiasa faptul ca intreprinderea nu a desfasurat niciodata activitatea pentru care se solicita finantare</w:t>
            </w:r>
            <w:r w:rsidRPr="00D92506">
              <w:rPr>
                <w:rFonts w:eastAsia="Calibri" w:hAnsiTheme="minorHAnsi" w:cstheme="minorHAnsi"/>
                <w:sz w:val="24"/>
                <w:szCs w:val="24"/>
                <w:lang w:eastAsia="en-US"/>
              </w:rPr>
              <w:t>.</w:t>
            </w:r>
          </w:p>
          <w:p w:rsidR="00D92506" w:rsidRPr="00D92506" w:rsidRDefault="00D92506" w:rsidP="00D92506">
            <w:pPr>
              <w:spacing w:after="0" w:line="240" w:lineRule="auto"/>
              <w:jc w:val="both"/>
              <w:rPr>
                <w:rFonts w:eastAsia="Calibri" w:hAnsiTheme="minorHAnsi" w:cstheme="minorHAnsi"/>
                <w:sz w:val="24"/>
                <w:szCs w:val="24"/>
                <w:lang w:eastAsia="en-US"/>
              </w:rPr>
            </w:pPr>
            <w:r w:rsidRPr="00D92506">
              <w:rPr>
                <w:rFonts w:eastAsia="Calibri" w:hAnsiTheme="minorHAnsi" w:cstheme="minorHAnsi"/>
                <w:b/>
                <w:sz w:val="24"/>
                <w:szCs w:val="24"/>
                <w:lang w:eastAsia="en-US"/>
              </w:rPr>
              <w:t>CF este neeligibilă</w:t>
            </w:r>
            <w:r w:rsidRPr="00D92506">
              <w:rPr>
                <w:rFonts w:eastAsia="Calibri" w:hAnsiTheme="minorHAnsi" w:cstheme="minorHAnsi"/>
                <w:sz w:val="24"/>
                <w:szCs w:val="24"/>
                <w:lang w:eastAsia="en-US"/>
              </w:rPr>
              <w:t xml:space="preserve"> dacă:</w:t>
            </w:r>
          </w:p>
          <w:p w:rsidR="00D92506" w:rsidRPr="00D92506" w:rsidRDefault="00D92506" w:rsidP="00D92506">
            <w:pPr>
              <w:numPr>
                <w:ilvl w:val="0"/>
                <w:numId w:val="3"/>
              </w:numPr>
              <w:spacing w:after="0" w:line="240" w:lineRule="auto"/>
              <w:jc w:val="both"/>
              <w:rPr>
                <w:rFonts w:eastAsia="Calibri" w:hAnsiTheme="minorHAnsi" w:cstheme="minorHAnsi"/>
                <w:sz w:val="24"/>
                <w:szCs w:val="24"/>
                <w:lang w:eastAsia="en-US"/>
              </w:rPr>
            </w:pPr>
            <w:r w:rsidRPr="00D92506">
              <w:rPr>
                <w:rFonts w:eastAsia="Calibri" w:hAnsiTheme="minorHAnsi" w:cstheme="minorHAnsi"/>
                <w:sz w:val="24"/>
                <w:szCs w:val="24"/>
                <w:lang w:eastAsia="en-US"/>
              </w:rPr>
              <w:t xml:space="preserve">Solicitantul are </w:t>
            </w:r>
            <w:r w:rsidRPr="00D92506">
              <w:rPr>
                <w:rFonts w:eastAsia="Calibri" w:hAnsiTheme="minorHAnsi" w:cstheme="minorHAnsi"/>
                <w:b/>
                <w:sz w:val="24"/>
                <w:szCs w:val="24"/>
                <w:lang w:eastAsia="en-US"/>
              </w:rPr>
              <w:t>codul CAEN autorizat,</w:t>
            </w:r>
            <w:r w:rsidRPr="00D92506">
              <w:rPr>
                <w:rFonts w:eastAsia="Calibri" w:hAnsiTheme="minorHAnsi" w:cstheme="minorHAnsi"/>
                <w:sz w:val="24"/>
                <w:szCs w:val="24"/>
                <w:lang w:eastAsia="en-US"/>
              </w:rPr>
              <w:t xml:space="preserve"> a depus </w:t>
            </w:r>
            <w:r w:rsidRPr="00D92506">
              <w:rPr>
                <w:rFonts w:eastAsia="Calibri" w:hAnsiTheme="minorHAnsi" w:cstheme="minorHAnsi"/>
                <w:b/>
                <w:sz w:val="24"/>
                <w:szCs w:val="24"/>
                <w:lang w:eastAsia="en-US"/>
              </w:rPr>
              <w:t>declaraţia experului contabil dar din aceasta NU rezultă în mod explicit că a nu a desfăşurat</w:t>
            </w:r>
            <w:r w:rsidRPr="00D92506">
              <w:rPr>
                <w:rFonts w:eastAsia="Calibri" w:hAnsiTheme="minorHAnsi" w:cstheme="minorHAnsi"/>
                <w:sz w:val="24"/>
                <w:szCs w:val="24"/>
                <w:lang w:eastAsia="en-US"/>
              </w:rPr>
              <w:t xml:space="preserve"> activitatea pt care solicit finanţare; expertul bifează NU;</w:t>
            </w:r>
          </w:p>
          <w:p w:rsidR="00D92506" w:rsidRPr="00D92506" w:rsidRDefault="00D92506" w:rsidP="00D92506">
            <w:pPr>
              <w:numPr>
                <w:ilvl w:val="0"/>
                <w:numId w:val="3"/>
              </w:numPr>
              <w:spacing w:after="0" w:line="240" w:lineRule="auto"/>
              <w:jc w:val="both"/>
              <w:rPr>
                <w:rFonts w:eastAsia="Calibri" w:hAnsiTheme="minorHAnsi" w:cstheme="minorHAnsi"/>
                <w:sz w:val="24"/>
                <w:szCs w:val="24"/>
                <w:lang w:eastAsia="en-US"/>
              </w:rPr>
            </w:pPr>
            <w:r w:rsidRPr="00D92506">
              <w:rPr>
                <w:rFonts w:eastAsia="Calibri" w:hAnsiTheme="minorHAnsi" w:cstheme="minorHAnsi"/>
                <w:sz w:val="24"/>
                <w:szCs w:val="24"/>
                <w:lang w:eastAsia="en-US"/>
              </w:rPr>
              <w:t xml:space="preserve">Solicitantul are </w:t>
            </w:r>
            <w:r w:rsidRPr="00D92506">
              <w:rPr>
                <w:rFonts w:eastAsia="Calibri" w:hAnsiTheme="minorHAnsi" w:cstheme="minorHAnsi"/>
                <w:b/>
                <w:sz w:val="24"/>
                <w:szCs w:val="24"/>
                <w:lang w:eastAsia="en-US"/>
              </w:rPr>
              <w:t>codul CAEN autorizat</w:t>
            </w:r>
            <w:r w:rsidRPr="00D92506">
              <w:rPr>
                <w:rFonts w:eastAsia="Calibri" w:hAnsiTheme="minorHAnsi" w:cstheme="minorHAnsi"/>
                <w:sz w:val="24"/>
                <w:szCs w:val="24"/>
                <w:lang w:eastAsia="en-US"/>
              </w:rPr>
              <w:t xml:space="preserve"> şi </w:t>
            </w:r>
            <w:r w:rsidRPr="00D92506">
              <w:rPr>
                <w:rFonts w:eastAsia="Calibri" w:hAnsiTheme="minorHAnsi" w:cstheme="minorHAnsi"/>
                <w:b/>
                <w:sz w:val="24"/>
                <w:szCs w:val="24"/>
                <w:lang w:eastAsia="en-US"/>
              </w:rPr>
              <w:t xml:space="preserve">NU a depus declaraţia </w:t>
            </w:r>
            <w:r w:rsidRPr="00D92506">
              <w:rPr>
                <w:rFonts w:eastAsia="Calibri" w:hAnsiTheme="minorHAnsi" w:cstheme="minorHAnsi"/>
                <w:sz w:val="24"/>
                <w:szCs w:val="24"/>
                <w:lang w:eastAsia="en-US"/>
              </w:rPr>
              <w:t>exper</w:t>
            </w:r>
            <w:r w:rsidR="008E5AAE">
              <w:rPr>
                <w:rFonts w:eastAsia="Calibri" w:hAnsiTheme="minorHAnsi" w:cstheme="minorHAnsi"/>
                <w:sz w:val="24"/>
                <w:szCs w:val="24"/>
                <w:lang w:eastAsia="en-US"/>
              </w:rPr>
              <w:t>t</w:t>
            </w:r>
            <w:r w:rsidRPr="00D92506">
              <w:rPr>
                <w:rFonts w:eastAsia="Calibri" w:hAnsiTheme="minorHAnsi" w:cstheme="minorHAnsi"/>
                <w:sz w:val="24"/>
                <w:szCs w:val="24"/>
                <w:lang w:eastAsia="en-US"/>
              </w:rPr>
              <w:t>ului contabil; expertul bifează NU;</w:t>
            </w:r>
          </w:p>
          <w:p w:rsidR="00D92506" w:rsidRPr="00D92506" w:rsidRDefault="00D92506" w:rsidP="00D92506">
            <w:pPr>
              <w:spacing w:after="0" w:line="240" w:lineRule="auto"/>
              <w:jc w:val="both"/>
              <w:rPr>
                <w:rFonts w:eastAsia="Calibri" w:hAnsiTheme="minorHAnsi" w:cstheme="minorHAnsi"/>
                <w:sz w:val="24"/>
                <w:szCs w:val="24"/>
                <w:lang w:eastAsia="en-US"/>
              </w:rPr>
            </w:pPr>
            <w:r w:rsidRPr="00D92506">
              <w:rPr>
                <w:rFonts w:eastAsia="Calibri" w:hAnsiTheme="minorHAnsi" w:cstheme="minorHAnsi"/>
                <w:b/>
                <w:sz w:val="24"/>
                <w:szCs w:val="24"/>
                <w:lang w:eastAsia="en-US"/>
              </w:rPr>
              <w:t xml:space="preserve">CF este eligibilă </w:t>
            </w:r>
            <w:r w:rsidRPr="00D92506">
              <w:rPr>
                <w:rFonts w:eastAsia="Calibri" w:hAnsiTheme="minorHAnsi" w:cstheme="minorHAnsi"/>
                <w:sz w:val="24"/>
                <w:szCs w:val="24"/>
                <w:lang w:eastAsia="en-US"/>
              </w:rPr>
              <w:t>dacă:</w:t>
            </w:r>
          </w:p>
          <w:p w:rsidR="00D92506" w:rsidRPr="00D92506" w:rsidRDefault="00D92506" w:rsidP="00D92506">
            <w:pPr>
              <w:numPr>
                <w:ilvl w:val="0"/>
                <w:numId w:val="3"/>
              </w:numPr>
              <w:spacing w:after="0" w:line="240" w:lineRule="auto"/>
              <w:jc w:val="both"/>
              <w:rPr>
                <w:rFonts w:eastAsia="Calibri" w:hAnsiTheme="minorHAnsi" w:cstheme="minorHAnsi"/>
                <w:sz w:val="24"/>
                <w:szCs w:val="24"/>
                <w:lang w:eastAsia="en-US"/>
              </w:rPr>
            </w:pPr>
            <w:r w:rsidRPr="00D92506">
              <w:rPr>
                <w:rFonts w:eastAsia="Calibri" w:hAnsiTheme="minorHAnsi" w:cstheme="minorHAnsi"/>
                <w:sz w:val="24"/>
                <w:szCs w:val="24"/>
                <w:lang w:eastAsia="en-US"/>
              </w:rPr>
              <w:t xml:space="preserve">Solicitantul </w:t>
            </w:r>
            <w:r w:rsidRPr="00D92506">
              <w:rPr>
                <w:rFonts w:eastAsia="Calibri" w:hAnsiTheme="minorHAnsi" w:cstheme="minorHAnsi"/>
                <w:b/>
                <w:sz w:val="24"/>
                <w:szCs w:val="24"/>
                <w:lang w:eastAsia="en-US"/>
              </w:rPr>
              <w:t xml:space="preserve">are codul CAEN autorizat </w:t>
            </w:r>
            <w:r w:rsidRPr="00D92506">
              <w:rPr>
                <w:rFonts w:eastAsia="Calibri" w:hAnsiTheme="minorHAnsi" w:cstheme="minorHAnsi"/>
                <w:sz w:val="24"/>
                <w:szCs w:val="24"/>
                <w:lang w:eastAsia="en-US"/>
              </w:rPr>
              <w:t>şi</w:t>
            </w:r>
            <w:r w:rsidRPr="00D92506">
              <w:rPr>
                <w:rFonts w:eastAsia="Calibri" w:hAnsiTheme="minorHAnsi" w:cstheme="minorHAnsi"/>
                <w:b/>
                <w:sz w:val="24"/>
                <w:szCs w:val="24"/>
                <w:lang w:eastAsia="en-US"/>
              </w:rPr>
              <w:t xml:space="preserve"> a </w:t>
            </w:r>
            <w:r w:rsidRPr="00D92506">
              <w:rPr>
                <w:rFonts w:eastAsia="Calibri" w:hAnsiTheme="minorHAnsi" w:cstheme="minorHAnsi"/>
                <w:b/>
                <w:sz w:val="24"/>
                <w:szCs w:val="24"/>
                <w:lang w:eastAsia="en-US"/>
              </w:rPr>
              <w:lastRenderedPageBreak/>
              <w:t xml:space="preserve">depus declaraţia expertului </w:t>
            </w:r>
            <w:r w:rsidRPr="00D92506">
              <w:rPr>
                <w:rFonts w:eastAsia="Calibri" w:hAnsiTheme="minorHAnsi" w:cstheme="minorHAnsi"/>
                <w:sz w:val="24"/>
                <w:szCs w:val="24"/>
                <w:lang w:eastAsia="en-US"/>
              </w:rPr>
              <w:t>contabil din care rezultă că</w:t>
            </w:r>
            <w:r w:rsidRPr="00D92506">
              <w:rPr>
                <w:rFonts w:eastAsia="Calibri" w:hAnsiTheme="minorHAnsi" w:cstheme="minorHAnsi"/>
                <w:b/>
                <w:sz w:val="24"/>
                <w:szCs w:val="24"/>
                <w:lang w:eastAsia="en-US"/>
              </w:rPr>
              <w:t xml:space="preserve"> NU a desfăşurat activitatea</w:t>
            </w:r>
            <w:r w:rsidRPr="00D92506">
              <w:rPr>
                <w:rFonts w:eastAsia="Calibri" w:hAnsiTheme="minorHAnsi" w:cstheme="minorHAnsi"/>
                <w:sz w:val="24"/>
                <w:szCs w:val="24"/>
                <w:lang w:eastAsia="en-US"/>
              </w:rPr>
              <w:t xml:space="preserve"> pt care solicita finanţare; expertul bifează DA;</w:t>
            </w:r>
          </w:p>
          <w:p w:rsidR="00D92506" w:rsidRPr="00D92506" w:rsidRDefault="00D92506" w:rsidP="00D92506">
            <w:pPr>
              <w:numPr>
                <w:ilvl w:val="0"/>
                <w:numId w:val="3"/>
              </w:numPr>
              <w:spacing w:after="0" w:line="240" w:lineRule="auto"/>
              <w:jc w:val="both"/>
              <w:rPr>
                <w:rFonts w:eastAsia="Calibri" w:hAnsiTheme="minorHAnsi" w:cstheme="minorHAnsi"/>
                <w:sz w:val="24"/>
                <w:szCs w:val="24"/>
                <w:lang w:eastAsia="en-US"/>
              </w:rPr>
            </w:pPr>
            <w:r w:rsidRPr="00D92506">
              <w:rPr>
                <w:rFonts w:eastAsia="Calibri" w:hAnsiTheme="minorHAnsi" w:cstheme="minorHAnsi"/>
                <w:sz w:val="24"/>
                <w:szCs w:val="24"/>
                <w:lang w:eastAsia="en-US"/>
              </w:rPr>
              <w:t>Solicitantul NU are codul CAEN autorizat; expertul bifează DA</w:t>
            </w:r>
          </w:p>
          <w:p w:rsidR="00D92506" w:rsidRPr="00D92506" w:rsidRDefault="00D92506" w:rsidP="00D92506">
            <w:pPr>
              <w:tabs>
                <w:tab w:val="left" w:pos="116"/>
              </w:tabs>
              <w:suppressAutoHyphens/>
              <w:spacing w:after="0" w:line="240" w:lineRule="auto"/>
              <w:jc w:val="both"/>
              <w:rPr>
                <w:rFonts w:hAnsiTheme="minorHAnsi" w:cstheme="minorHAnsi"/>
                <w:sz w:val="24"/>
                <w:szCs w:val="24"/>
                <w:lang w:eastAsia="en-US"/>
              </w:rPr>
            </w:pPr>
            <w:r w:rsidRPr="00D92506">
              <w:rPr>
                <w:rFonts w:eastAsia="Calibri" w:hAnsiTheme="minorHAnsi" w:cstheme="minorHAnsi"/>
                <w:sz w:val="24"/>
                <w:szCs w:val="24"/>
                <w:lang w:eastAsia="en-US"/>
              </w:rPr>
              <w:t>Expertul motivează la rubrica ”</w:t>
            </w:r>
            <w:r w:rsidRPr="00D92506">
              <w:rPr>
                <w:rFonts w:eastAsia="Calibri" w:hAnsiTheme="minorHAnsi" w:cstheme="minorHAnsi"/>
                <w:i/>
                <w:sz w:val="24"/>
                <w:szCs w:val="24"/>
                <w:lang w:eastAsia="en-US"/>
              </w:rPr>
              <w:t>Observaţii</w:t>
            </w:r>
            <w:r w:rsidRPr="00D92506">
              <w:rPr>
                <w:rFonts w:eastAsia="Calibri" w:hAnsiTheme="minorHAnsi" w:cstheme="minorHAnsi"/>
                <w:sz w:val="24"/>
                <w:szCs w:val="24"/>
                <w:lang w:eastAsia="en-US"/>
              </w:rPr>
              <w:t>” decizia luată.</w:t>
            </w:r>
          </w:p>
          <w:p w:rsidR="00D92506" w:rsidRPr="00D92506" w:rsidRDefault="00D92506" w:rsidP="00D92506">
            <w:pPr>
              <w:tabs>
                <w:tab w:val="left" w:pos="116"/>
              </w:tabs>
              <w:suppressAutoHyphens/>
              <w:spacing w:after="0" w:line="240" w:lineRule="auto"/>
              <w:jc w:val="both"/>
              <w:rPr>
                <w:rFonts w:hAnsiTheme="minorHAnsi" w:cstheme="minorHAnsi"/>
                <w:sz w:val="24"/>
                <w:szCs w:val="24"/>
                <w:lang w:eastAsia="fr-FR"/>
              </w:rPr>
            </w:pPr>
          </w:p>
        </w:tc>
      </w:tr>
      <w:tr w:rsidR="00D92506" w:rsidRPr="00D92506" w:rsidTr="00F907BE">
        <w:trPr>
          <w:gridBefore w:val="1"/>
          <w:wBefore w:w="20" w:type="dxa"/>
          <w:trHeight w:val="634"/>
        </w:trPr>
        <w:tc>
          <w:tcPr>
            <w:tcW w:w="3964" w:type="dxa"/>
          </w:tcPr>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lastRenderedPageBreak/>
              <w:t>Verificări specifice pensiunilor agroturistice</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b/>
                <w:sz w:val="24"/>
                <w:szCs w:val="24"/>
                <w:lang w:eastAsia="en-US"/>
              </w:rPr>
              <w:t>Doc.1</w:t>
            </w:r>
            <w:r w:rsidRPr="00D92506">
              <w:rPr>
                <w:rFonts w:hAnsiTheme="minorHAnsi" w:cstheme="minorHAnsi"/>
                <w:sz w:val="24"/>
                <w:szCs w:val="24"/>
                <w:lang w:eastAsia="en-US"/>
              </w:rPr>
              <w:t xml:space="preserve"> Plan de Afaceri </w:t>
            </w:r>
          </w:p>
          <w:p w:rsidR="00D92506" w:rsidRPr="00D92506" w:rsidRDefault="00D92506" w:rsidP="00D92506">
            <w:pPr>
              <w:spacing w:after="0" w:line="240" w:lineRule="auto"/>
              <w:jc w:val="both"/>
              <w:rPr>
                <w:rFonts w:hAnsiTheme="minorHAnsi" w:cstheme="minorHAnsi"/>
                <w:sz w:val="24"/>
                <w:szCs w:val="24"/>
                <w:lang w:eastAsia="en-US"/>
              </w:rPr>
            </w:pP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b/>
                <w:sz w:val="24"/>
                <w:szCs w:val="24"/>
                <w:lang w:eastAsia="en-US"/>
              </w:rPr>
              <w:t>Doc. 4</w:t>
            </w:r>
            <w:r w:rsidRPr="00D92506">
              <w:rPr>
                <w:rFonts w:hAnsiTheme="minorHAnsi" w:cstheme="minorHAnsi"/>
                <w:sz w:val="24"/>
                <w:szCs w:val="24"/>
                <w:lang w:eastAsia="en-US"/>
              </w:rPr>
              <w:t xml:space="preserve"> Extras din Registrul Agricol emis de Primăriile locale, pentru exploatatii mai mici de 1 hectar (în copie cu ştampila primăriei şi menţiunea "Conform cu originalul") sau, după caz, baza de date APIA/ Registrul ANSVSA/</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b/>
                <w:sz w:val="24"/>
                <w:szCs w:val="24"/>
                <w:lang w:eastAsia="en-US"/>
              </w:rPr>
              <w:t xml:space="preserve">Angajament </w:t>
            </w:r>
            <w:r w:rsidRPr="00D92506">
              <w:rPr>
                <w:rFonts w:hAnsiTheme="minorHAnsi" w:cstheme="minorHAnsi"/>
                <w:sz w:val="24"/>
                <w:szCs w:val="24"/>
                <w:lang w:eastAsia="en-US"/>
              </w:rPr>
              <w:t>că investiția va fi introdusă în circuitul turistic.</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Sectiunea F a Cererii de Finanțare</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bCs/>
                <w:sz w:val="24"/>
                <w:szCs w:val="24"/>
                <w:lang w:eastAsia="fr-FR"/>
              </w:rPr>
              <w:t>Doc. 3 Documente pe care solicitanții de finanțare trebuie să le prezinte pentru terenurile și clădirile aferente obiectivelor prevăzute în Planul de Afaceri (cu excepţia solicitanţilor care îşi propun achiziţie de teren prin Planul de afaceri).</w:t>
            </w:r>
          </w:p>
        </w:tc>
        <w:tc>
          <w:tcPr>
            <w:tcW w:w="5347" w:type="dxa"/>
          </w:tcPr>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Expertul trebuie sa verifice dacă solicitantul  desfășoară activitatea agricolă la momentul depunerii Cererii de Finanțare, prin informațiile din Planul de Afaceri (doc.1) si din Baza de date APIA/RegistrulExploatatiei ANSVSA/ extras din Registru Agricol de la Primarie.</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În acest sens se verifică dacă:</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1.Solicitantul este înscris în baza de date APIA/Registrul ANSVSA/Registrul Agricol;</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p>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2. În cazul start-up-urilor, activitatea agricolă poate fi dovedita si in cazul in care actionarul majoritar absolut (care detine minimum 50%+1 din actiunile/partile sociale ale solicitantului) a desfăşurat activitate agricolă la momentul depunerii Cererii de Finanţare (în situaţia în care solicitantul - persoana juridică, nu a desfăşurat activitatea agricolă);</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p>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3. În cadrul investițiilor în agroturism, 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p>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4. Structurile de primire turistice cu funcțiuni de cazare de tipul pensiunilor agroturistice trebuie să îndeplinească criteriile minime obligatorii prevăzute în Ordinul președintelui Autorității Naționale pentru Turism (ANT) nr. 65/2013, cu modificările și completările ulterioare. Nivelul de confort şi calitatea </w:t>
            </w:r>
            <w:r w:rsidRPr="00D92506">
              <w:rPr>
                <w:rFonts w:hAnsiTheme="minorHAnsi" w:cstheme="minorHAnsi"/>
                <w:sz w:val="24"/>
                <w:szCs w:val="24"/>
                <w:lang w:eastAsia="en-US"/>
              </w:rPr>
              <w:lastRenderedPageBreak/>
              <w:t>serviciilor propuse prin proiect trebuie să îndeplinească criteriile minime obligatorii pentru pensiuni agroturistice clasificate la minimum o margaretă;</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p>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5. Pentru investiţiile noi în structurile de primire turistică de tipul pensiune agroturistică (construcție nouă / schimbarea destinatiei unei cladiri),  suprafata de teren aferenta structurii de primire turistică trebuie să fie în conformitate cu prevederile Ordinului nr. 65/2013 cu modificările şi completările ulterioare, în vederea evitării supra-aglomerării şi a fragmentării excesive a peisajului  natural ;</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p>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În cazul în care cel puţin unul dintre elementele prevăzute mai sus nu este îndeplinit, cererea de finanţare este declarată neeligibilă.</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p>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 Se verifica daca datele privind CNP si </w:t>
            </w:r>
            <w:r w:rsidRPr="00D92506">
              <w:rPr>
                <w:rFonts w:hAnsiTheme="minorHAnsi" w:cstheme="minorHAnsi"/>
                <w:b/>
                <w:sz w:val="24"/>
                <w:szCs w:val="24"/>
                <w:lang w:eastAsia="en-US"/>
              </w:rPr>
              <w:t>domiciliul</w:t>
            </w:r>
            <w:r w:rsidRPr="00D92506">
              <w:rPr>
                <w:rFonts w:hAnsiTheme="minorHAnsi" w:cstheme="minorHAnsi"/>
                <w:sz w:val="24"/>
                <w:szCs w:val="24"/>
                <w:lang w:eastAsia="en-US"/>
              </w:rPr>
              <w:t xml:space="preserve">, mentionate in CI a, actionarului majoritar absolut (care deţine minimum 50%+1 din acţiunile / părţile sociale ale solicitantului), în cazul start-up-urilor care nu desfăşoară activitate agricolă, corespund cu datele inscrise in Registrul Agricol (sau cu datele de la APIA – ANSVSA). </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In cazul in care nu a fost depusa copie dupa  cartea de identitate odata cu cererea de finantare, acest document se va solicita prin intermediul formularului </w:t>
            </w:r>
            <w:r w:rsidR="00927ED8">
              <w:rPr>
                <w:rFonts w:hAnsiTheme="minorHAnsi" w:cstheme="minorHAnsi"/>
                <w:sz w:val="24"/>
                <w:szCs w:val="24"/>
                <w:lang w:eastAsia="en-US"/>
              </w:rPr>
              <w:t xml:space="preserve">FIȘA DE SOLICITARE INFORMAȚII SUPLIMENTARE </w:t>
            </w:r>
            <w:r w:rsidRPr="00D92506">
              <w:rPr>
                <w:rFonts w:hAnsiTheme="minorHAnsi" w:cstheme="minorHAnsi"/>
                <w:sz w:val="24"/>
                <w:szCs w:val="24"/>
                <w:lang w:eastAsia="en-US"/>
              </w:rPr>
              <w:t>.</w:t>
            </w:r>
          </w:p>
          <w:p w:rsidR="00D92506" w:rsidRPr="00D92506" w:rsidRDefault="00D92506" w:rsidP="00D92506">
            <w:pPr>
              <w:overflowPunct w:val="0"/>
              <w:autoSpaceDE w:val="0"/>
              <w:autoSpaceDN w:val="0"/>
              <w:adjustRightInd w:val="0"/>
              <w:spacing w:after="0" w:line="240" w:lineRule="auto"/>
              <w:textAlignment w:val="baseline"/>
              <w:rPr>
                <w:rFonts w:hAnsiTheme="minorHAnsi" w:cstheme="minorHAnsi"/>
                <w:b/>
                <w:bCs/>
                <w:iCs/>
                <w:sz w:val="24"/>
                <w:szCs w:val="24"/>
                <w:lang w:eastAsia="fr-FR"/>
              </w:rPr>
            </w:pPr>
            <w:r w:rsidRPr="00D92506">
              <w:rPr>
                <w:rFonts w:hAnsiTheme="minorHAnsi" w:cstheme="minorHAnsi"/>
                <w:b/>
                <w:bCs/>
                <w:iCs/>
                <w:sz w:val="24"/>
                <w:szCs w:val="24"/>
                <w:lang w:eastAsia="fr-FR"/>
              </w:rPr>
              <w:t>ATENTIE!</w:t>
            </w:r>
          </w:p>
          <w:p w:rsidR="00D92506" w:rsidRPr="00D92506" w:rsidRDefault="00D92506" w:rsidP="00D92506">
            <w:pPr>
              <w:tabs>
                <w:tab w:val="left" w:pos="360"/>
              </w:tabs>
              <w:spacing w:after="0" w:line="240" w:lineRule="auto"/>
              <w:jc w:val="both"/>
              <w:rPr>
                <w:rFonts w:hAnsiTheme="minorHAnsi" w:cstheme="minorHAnsi"/>
                <w:iCs/>
                <w:sz w:val="24"/>
                <w:szCs w:val="24"/>
                <w:lang w:eastAsia="en-US"/>
              </w:rPr>
            </w:pPr>
            <w:r w:rsidRPr="00D92506">
              <w:rPr>
                <w:rFonts w:hAnsiTheme="minorHAnsi" w:cstheme="minorHAnsi"/>
                <w:iCs/>
                <w:sz w:val="24"/>
                <w:szCs w:val="24"/>
                <w:lang w:eastAsia="en-US"/>
              </w:rPr>
              <w:t>Daca in cererea de finantare nu este bifat documentul 4 - Copie a extrasului din Registrul agricol din care să reiasă calitatea de fermier, cu menţiunea "Conform cu originalul", sau documentul nu este atasat de catre solicitant, cererea de finanţare este declarată neeligibilă.</w:t>
            </w:r>
          </w:p>
          <w:p w:rsidR="00D92506" w:rsidRPr="00D92506" w:rsidRDefault="00D92506" w:rsidP="00D92506">
            <w:pPr>
              <w:tabs>
                <w:tab w:val="left" w:pos="360"/>
              </w:tabs>
              <w:spacing w:after="0" w:line="240" w:lineRule="auto"/>
              <w:jc w:val="both"/>
              <w:rPr>
                <w:rFonts w:hAnsiTheme="minorHAnsi" w:cstheme="minorHAnsi"/>
                <w:iCs/>
                <w:sz w:val="24"/>
                <w:szCs w:val="24"/>
                <w:lang w:eastAsia="en-US"/>
              </w:rPr>
            </w:pPr>
            <w:r w:rsidRPr="00D92506">
              <w:rPr>
                <w:rFonts w:hAnsiTheme="minorHAnsi" w:cstheme="minorHAnsi"/>
                <w:iCs/>
                <w:sz w:val="24"/>
                <w:szCs w:val="24"/>
                <w:lang w:eastAsia="en-US"/>
              </w:rPr>
              <w:t>Pentru situaţia în care activitatea agricolă se dovedeşte în baza evidenţelor ANSVSA şi APIA, expertii verifică documentele prin accesarea link-ului</w:t>
            </w:r>
          </w:p>
          <w:p w:rsidR="00D92506" w:rsidRPr="00D92506" w:rsidRDefault="00FF27D8" w:rsidP="00D92506">
            <w:pPr>
              <w:tabs>
                <w:tab w:val="left" w:pos="360"/>
              </w:tabs>
              <w:spacing w:after="0" w:line="240" w:lineRule="auto"/>
              <w:jc w:val="both"/>
              <w:rPr>
                <w:rFonts w:hAnsiTheme="minorHAnsi" w:cstheme="minorHAnsi"/>
                <w:sz w:val="24"/>
                <w:szCs w:val="24"/>
                <w:lang w:eastAsia="en-US"/>
              </w:rPr>
            </w:pPr>
            <w:hyperlink r:id="rId8" w:history="1">
              <w:r w:rsidR="00D92506" w:rsidRPr="00D92506">
                <w:rPr>
                  <w:rFonts w:hAnsiTheme="minorHAnsi" w:cstheme="minorHAnsi"/>
                  <w:iCs/>
                  <w:sz w:val="24"/>
                  <w:szCs w:val="24"/>
                  <w:lang w:eastAsia="en-US"/>
                </w:rPr>
                <w:t>http://www.ansvsa.ro/?pag=834</w:t>
              </w:r>
            </w:hyperlink>
            <w:r w:rsidR="00D92506" w:rsidRPr="00D92506">
              <w:rPr>
                <w:rFonts w:hAnsiTheme="minorHAnsi" w:cstheme="minorHAnsi"/>
                <w:iCs/>
                <w:sz w:val="24"/>
                <w:szCs w:val="24"/>
                <w:lang w:eastAsia="en-US"/>
              </w:rPr>
              <w:t xml:space="preserve"> si a bazei de date APIA si vor atasa extrasele.</w:t>
            </w:r>
          </w:p>
          <w:p w:rsidR="00D92506" w:rsidRPr="00D92506" w:rsidRDefault="00D92506" w:rsidP="00D92506">
            <w:pPr>
              <w:tabs>
                <w:tab w:val="left" w:pos="360"/>
              </w:tabs>
              <w:spacing w:after="0" w:line="240" w:lineRule="auto"/>
              <w:jc w:val="both"/>
              <w:rPr>
                <w:rFonts w:hAnsiTheme="minorHAnsi" w:cstheme="minorHAnsi"/>
                <w:sz w:val="24"/>
                <w:szCs w:val="24"/>
                <w:lang w:eastAsia="en-US"/>
              </w:rPr>
            </w:pPr>
          </w:p>
          <w:p w:rsidR="00D92506" w:rsidRPr="00D92506" w:rsidRDefault="00D92506" w:rsidP="00D92506">
            <w:pPr>
              <w:tabs>
                <w:tab w:val="left" w:pos="116"/>
              </w:tabs>
              <w:spacing w:after="0" w:line="240" w:lineRule="auto"/>
              <w:jc w:val="both"/>
              <w:rPr>
                <w:rFonts w:hAnsiTheme="minorHAnsi" w:cstheme="minorHAnsi"/>
                <w:sz w:val="24"/>
                <w:szCs w:val="24"/>
                <w:lang w:eastAsia="fr-FR"/>
              </w:rPr>
            </w:pPr>
            <w:r w:rsidRPr="00D92506">
              <w:rPr>
                <w:rFonts w:hAnsiTheme="minorHAnsi" w:cstheme="minorHAnsi"/>
                <w:sz w:val="24"/>
                <w:szCs w:val="24"/>
                <w:lang w:eastAsia="fr-FR"/>
              </w:rPr>
              <w:lastRenderedPageBreak/>
              <w:t>Se verifică dacă solicitantul a bifat căsuța corespunzătoare din partea F a Cererii de Finanțare</w:t>
            </w:r>
          </w:p>
        </w:tc>
      </w:tr>
    </w:tbl>
    <w:p w:rsidR="00D92506" w:rsidRPr="00D92506" w:rsidRDefault="00D92506" w:rsidP="00D92506">
      <w:pPr>
        <w:tabs>
          <w:tab w:val="left" w:pos="3120"/>
          <w:tab w:val="center" w:pos="4320"/>
          <w:tab w:val="right" w:pos="8640"/>
        </w:tab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lastRenderedPageBreak/>
        <w:t>Daca in urma verificarii documentelor se constata respectarea conditiilor impuse, expertul bifeaza DA.</w:t>
      </w:r>
    </w:p>
    <w:p w:rsidR="00D92506" w:rsidRPr="00D92506" w:rsidRDefault="00D92506" w:rsidP="00D92506">
      <w:pPr>
        <w:tabs>
          <w:tab w:val="left" w:pos="3120"/>
          <w:tab w:val="center" w:pos="4320"/>
          <w:tab w:val="right" w:pos="8640"/>
        </w:tabs>
        <w:spacing w:after="0" w:line="240" w:lineRule="auto"/>
        <w:jc w:val="both"/>
        <w:rPr>
          <w:rFonts w:hAnsiTheme="minorHAnsi" w:cstheme="minorHAnsi"/>
          <w:b/>
          <w:sz w:val="24"/>
          <w:szCs w:val="24"/>
          <w:lang w:eastAsia="en-US"/>
        </w:rPr>
      </w:pPr>
      <w:r w:rsidRPr="00D92506">
        <w:rPr>
          <w:rFonts w:hAnsiTheme="minorHAnsi" w:cstheme="minorHAnsi"/>
          <w:sz w:val="24"/>
          <w:szCs w:val="24"/>
          <w:lang w:eastAsia="en-US"/>
        </w:rPr>
        <w:t>In caz contrar expertul bifeaza NU si motiveaza pozitia lui la rubrica Observatii, iar cererea de finantare va fi declarat neeligibila. Se continua verificarea eligibilitatii.</w:t>
      </w:r>
    </w:p>
    <w:p w:rsidR="00D92506" w:rsidRPr="00D92506" w:rsidRDefault="00D92506" w:rsidP="00D92506">
      <w:pPr>
        <w:tabs>
          <w:tab w:val="left" w:pos="3120"/>
          <w:tab w:val="center" w:pos="4320"/>
          <w:tab w:val="right" w:pos="8640"/>
        </w:tabs>
        <w:spacing w:after="0" w:line="240" w:lineRule="auto"/>
        <w:jc w:val="both"/>
        <w:rPr>
          <w:rFonts w:hAnsiTheme="minorHAnsi" w:cstheme="minorHAnsi"/>
          <w:sz w:val="24"/>
          <w:szCs w:val="24"/>
          <w:lang w:eastAsia="en-US"/>
        </w:rPr>
      </w:pPr>
    </w:p>
    <w:p w:rsidR="00D92506" w:rsidRPr="00D92506" w:rsidRDefault="00D92506" w:rsidP="00D92506">
      <w:pPr>
        <w:spacing w:after="0" w:line="240" w:lineRule="auto"/>
        <w:jc w:val="both"/>
        <w:rPr>
          <w:rFonts w:hAnsiTheme="minorHAnsi" w:cstheme="minorHAnsi"/>
          <w:b/>
          <w:sz w:val="24"/>
          <w:szCs w:val="24"/>
          <w:lang w:eastAsia="en-US"/>
        </w:rPr>
      </w:pPr>
      <w:r w:rsidRPr="00D92506">
        <w:rPr>
          <w:rFonts w:hAnsiTheme="minorHAnsi" w:cstheme="minorHAnsi"/>
          <w:b/>
          <w:sz w:val="24"/>
          <w:szCs w:val="24"/>
          <w:lang w:eastAsia="en-US"/>
        </w:rPr>
        <w:br w:type="page"/>
      </w:r>
    </w:p>
    <w:p w:rsidR="00D92506" w:rsidRPr="00D92506" w:rsidRDefault="00D92506" w:rsidP="00BD1D62">
      <w:pPr>
        <w:shd w:val="clear" w:color="auto" w:fill="F7CAAC" w:themeFill="accent2" w:themeFillTint="66"/>
        <w:spacing w:after="0" w:line="240" w:lineRule="auto"/>
        <w:jc w:val="both"/>
        <w:rPr>
          <w:rFonts w:hAnsiTheme="minorHAnsi" w:cstheme="minorHAnsi"/>
          <w:b/>
          <w:bCs/>
          <w:sz w:val="24"/>
          <w:szCs w:val="24"/>
          <w:lang w:eastAsia="fr-FR"/>
        </w:rPr>
      </w:pPr>
      <w:r w:rsidRPr="00D92506">
        <w:rPr>
          <w:rFonts w:hAnsiTheme="minorHAnsi" w:cstheme="minorHAnsi"/>
          <w:b/>
          <w:bCs/>
          <w:sz w:val="24"/>
          <w:szCs w:val="24"/>
          <w:lang w:eastAsia="fr-FR"/>
        </w:rPr>
        <w:lastRenderedPageBreak/>
        <w:t xml:space="preserve">EG4 – </w:t>
      </w:r>
      <w:r w:rsidR="008E5AAE" w:rsidRPr="00555EDF">
        <w:rPr>
          <w:rFonts w:ascii="Calibri" w:eastAsia="Calibri" w:hAnsi="Calibri" w:cs="Calibri"/>
          <w:b/>
          <w:bCs/>
          <w:noProof/>
          <w:sz w:val="24"/>
          <w:szCs w:val="24"/>
          <w:lang w:eastAsia="fr-FR"/>
        </w:rPr>
        <w:t>Sediul social si punctul de lucru în care se va desfășura activitatea pentru care se solicită finanțare trebuie să fie situate în teritoriul GAL</w:t>
      </w:r>
    </w:p>
    <w:p w:rsidR="00D92506" w:rsidRPr="00D92506" w:rsidRDefault="00D92506" w:rsidP="00D92506">
      <w:pPr>
        <w:tabs>
          <w:tab w:val="left" w:pos="3120"/>
          <w:tab w:val="center" w:pos="4320"/>
          <w:tab w:val="right" w:pos="8640"/>
        </w:tabs>
        <w:spacing w:after="0" w:line="240" w:lineRule="auto"/>
        <w:jc w:val="both"/>
        <w:rPr>
          <w:rFonts w:hAnsiTheme="minorHAnsi" w:cstheme="minorHAnsi"/>
          <w:b/>
          <w:sz w:val="24"/>
          <w:szCs w:val="24"/>
          <w:lang w:eastAsia="en-US"/>
        </w:rPr>
      </w:pPr>
    </w:p>
    <w:tbl>
      <w:tblPr>
        <w:tblW w:w="9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0"/>
        <w:gridCol w:w="5011"/>
      </w:tblGrid>
      <w:tr w:rsidR="00D92506" w:rsidRPr="00D92506" w:rsidTr="00893A68">
        <w:tc>
          <w:tcPr>
            <w:tcW w:w="4300" w:type="dxa"/>
            <w:shd w:val="clear" w:color="auto" w:fill="C0C0C0"/>
          </w:tcPr>
          <w:p w:rsidR="00D92506" w:rsidRPr="00D92506" w:rsidRDefault="00D92506" w:rsidP="00D92506">
            <w:pPr>
              <w:keepNext/>
              <w:spacing w:after="0" w:line="240" w:lineRule="auto"/>
              <w:outlineLvl w:val="0"/>
              <w:rPr>
                <w:rFonts w:hAnsiTheme="minorHAnsi" w:cstheme="minorHAnsi"/>
                <w:b/>
                <w:bCs/>
                <w:sz w:val="24"/>
                <w:szCs w:val="24"/>
                <w:lang w:eastAsia="en-US"/>
              </w:rPr>
            </w:pPr>
          </w:p>
          <w:p w:rsidR="00D92506" w:rsidRPr="00D92506" w:rsidRDefault="00D92506" w:rsidP="00D92506">
            <w:pPr>
              <w:keepNext/>
              <w:spacing w:after="0" w:line="240" w:lineRule="auto"/>
              <w:outlineLvl w:val="0"/>
              <w:rPr>
                <w:rFonts w:hAnsiTheme="minorHAnsi" w:cstheme="minorHAnsi"/>
                <w:b/>
                <w:bCs/>
                <w:sz w:val="24"/>
                <w:szCs w:val="24"/>
                <w:lang w:eastAsia="en-US"/>
              </w:rPr>
            </w:pPr>
            <w:r w:rsidRPr="00D92506">
              <w:rPr>
                <w:rFonts w:hAnsiTheme="minorHAnsi" w:cstheme="minorHAnsi"/>
                <w:b/>
                <w:bCs/>
                <w:sz w:val="24"/>
                <w:szCs w:val="24"/>
                <w:lang w:eastAsia="en-US"/>
              </w:rPr>
              <w:t xml:space="preserve">DOCUMENTE NECESARE  VERIFICARII </w:t>
            </w:r>
          </w:p>
        </w:tc>
        <w:tc>
          <w:tcPr>
            <w:tcW w:w="5011" w:type="dxa"/>
            <w:shd w:val="clear" w:color="auto" w:fill="C0C0C0"/>
          </w:tcPr>
          <w:p w:rsidR="00D92506" w:rsidRPr="00D92506" w:rsidRDefault="00D92506" w:rsidP="00D92506">
            <w:pPr>
              <w:spacing w:after="0" w:line="240" w:lineRule="auto"/>
              <w:jc w:val="both"/>
              <w:rPr>
                <w:rFonts w:hAnsiTheme="minorHAnsi" w:cstheme="minorHAnsi"/>
                <w:b/>
                <w:sz w:val="24"/>
                <w:szCs w:val="24"/>
                <w:lang w:eastAsia="en-US"/>
              </w:rPr>
            </w:pPr>
          </w:p>
          <w:p w:rsidR="00D92506" w:rsidRPr="00D92506" w:rsidRDefault="00D92506" w:rsidP="00D92506">
            <w:pPr>
              <w:spacing w:after="0" w:line="240" w:lineRule="auto"/>
              <w:jc w:val="both"/>
              <w:rPr>
                <w:rFonts w:hAnsiTheme="minorHAnsi" w:cstheme="minorHAnsi"/>
                <w:b/>
                <w:sz w:val="24"/>
                <w:szCs w:val="24"/>
                <w:lang w:eastAsia="en-US"/>
              </w:rPr>
            </w:pPr>
            <w:r w:rsidRPr="00D92506">
              <w:rPr>
                <w:rFonts w:hAnsiTheme="minorHAnsi" w:cstheme="minorHAnsi"/>
                <w:b/>
                <w:sz w:val="24"/>
                <w:szCs w:val="24"/>
                <w:lang w:eastAsia="en-US"/>
              </w:rPr>
              <w:t>PUNCTE DE VERIFICAT ÎN DOCUMENTE</w:t>
            </w:r>
          </w:p>
        </w:tc>
      </w:tr>
      <w:tr w:rsidR="00D92506" w:rsidRPr="00D92506" w:rsidTr="00893A68">
        <w:trPr>
          <w:trHeight w:val="1615"/>
        </w:trPr>
        <w:tc>
          <w:tcPr>
            <w:tcW w:w="4300" w:type="dxa"/>
          </w:tcPr>
          <w:p w:rsidR="00D92506" w:rsidRPr="00D92506" w:rsidRDefault="00D92506" w:rsidP="00D92506">
            <w:pPr>
              <w:suppressAutoHyphens/>
              <w:spacing w:after="0" w:line="240" w:lineRule="auto"/>
              <w:jc w:val="both"/>
              <w:rPr>
                <w:rFonts w:hAnsiTheme="minorHAnsi" w:cstheme="minorHAnsi"/>
                <w:bCs/>
                <w:sz w:val="24"/>
                <w:szCs w:val="24"/>
                <w:lang w:eastAsia="en-US"/>
              </w:rPr>
            </w:pPr>
            <w:r w:rsidRPr="00D92506">
              <w:rPr>
                <w:rFonts w:hAnsiTheme="minorHAnsi" w:cstheme="minorHAnsi"/>
                <w:bCs/>
                <w:sz w:val="24"/>
                <w:szCs w:val="24"/>
                <w:lang w:eastAsia="en-US"/>
              </w:rPr>
              <w:t xml:space="preserve">Cererea de Finanțare </w:t>
            </w:r>
          </w:p>
          <w:p w:rsidR="00D92506" w:rsidRPr="00D92506" w:rsidRDefault="00D92506" w:rsidP="00D92506">
            <w:pPr>
              <w:suppressAutoHyphens/>
              <w:spacing w:after="0" w:line="240" w:lineRule="auto"/>
              <w:jc w:val="both"/>
              <w:rPr>
                <w:rFonts w:hAnsiTheme="minorHAnsi" w:cstheme="minorHAnsi"/>
                <w:bCs/>
                <w:sz w:val="24"/>
                <w:szCs w:val="24"/>
                <w:lang w:eastAsia="en-US"/>
              </w:rPr>
            </w:pPr>
            <w:r w:rsidRPr="00D92506">
              <w:rPr>
                <w:rFonts w:hAnsiTheme="minorHAnsi" w:cstheme="minorHAnsi"/>
                <w:b/>
                <w:bCs/>
                <w:sz w:val="24"/>
                <w:szCs w:val="24"/>
                <w:lang w:eastAsia="en-US"/>
              </w:rPr>
              <w:t>Doc.1</w:t>
            </w:r>
            <w:r w:rsidRPr="00D92506">
              <w:rPr>
                <w:rFonts w:hAnsiTheme="minorHAnsi" w:cstheme="minorHAnsi"/>
                <w:bCs/>
                <w:sz w:val="24"/>
                <w:szCs w:val="24"/>
                <w:lang w:eastAsia="en-US"/>
              </w:rPr>
              <w:t>-  Planul de afaceri</w:t>
            </w:r>
          </w:p>
          <w:p w:rsidR="00D92506" w:rsidRPr="00D92506" w:rsidRDefault="00D92506" w:rsidP="008E5AAE">
            <w:pPr>
              <w:suppressAutoHyphens/>
              <w:spacing w:after="0" w:line="240" w:lineRule="auto"/>
              <w:jc w:val="both"/>
              <w:rPr>
                <w:rFonts w:hAnsiTheme="minorHAnsi" w:cstheme="minorHAnsi"/>
                <w:bCs/>
                <w:sz w:val="24"/>
                <w:szCs w:val="24"/>
                <w:lang w:eastAsia="en-US"/>
              </w:rPr>
            </w:pPr>
            <w:r w:rsidRPr="00D92506">
              <w:rPr>
                <w:rFonts w:hAnsiTheme="minorHAnsi" w:cstheme="minorHAnsi"/>
                <w:bCs/>
                <w:sz w:val="24"/>
                <w:szCs w:val="24"/>
                <w:lang w:eastAsia="en-US"/>
              </w:rPr>
              <w:t xml:space="preserve">Partea F a cererii de finantare - declaratie </w:t>
            </w:r>
            <w:r w:rsidRPr="00D92506">
              <w:rPr>
                <w:rFonts w:eastAsia="SimSun" w:hAnsiTheme="minorHAnsi" w:cstheme="minorHAnsi"/>
                <w:sz w:val="24"/>
                <w:szCs w:val="24"/>
                <w:lang w:eastAsia="en-US"/>
              </w:rPr>
              <w:t xml:space="preserve">pe propria răspundere că va deschide punct de lucru în spaţiul </w:t>
            </w:r>
            <w:r w:rsidR="008E5AAE">
              <w:rPr>
                <w:rFonts w:eastAsia="SimSun" w:hAnsiTheme="minorHAnsi" w:cstheme="minorHAnsi"/>
                <w:sz w:val="24"/>
                <w:szCs w:val="24"/>
                <w:lang w:eastAsia="en-US"/>
              </w:rPr>
              <w:t>Gal Constanta Sud</w:t>
            </w:r>
            <w:r w:rsidRPr="00D92506">
              <w:rPr>
                <w:rFonts w:eastAsia="SimSun" w:hAnsiTheme="minorHAnsi" w:cstheme="minorHAnsi"/>
                <w:sz w:val="24"/>
                <w:szCs w:val="24"/>
                <w:lang w:eastAsia="en-US"/>
              </w:rPr>
              <w:t xml:space="preserve">, cu codul CAEN al activităţii pentru care solicită finanţare (pentru investiţii noi, daca este cazul) când va îndeplini condiţiile, conform legislaţiei în vigoare. </w:t>
            </w:r>
          </w:p>
        </w:tc>
        <w:tc>
          <w:tcPr>
            <w:tcW w:w="5011" w:type="dxa"/>
          </w:tcPr>
          <w:p w:rsidR="00D92506" w:rsidRPr="00D92506" w:rsidRDefault="00BD1D62" w:rsidP="00D92506">
            <w:pPr>
              <w:spacing w:after="0" w:line="240" w:lineRule="auto"/>
              <w:jc w:val="both"/>
              <w:rPr>
                <w:rFonts w:hAnsiTheme="minorHAnsi" w:cstheme="minorHAnsi"/>
                <w:sz w:val="24"/>
                <w:szCs w:val="24"/>
                <w:lang w:eastAsia="en-US"/>
              </w:rPr>
            </w:pPr>
            <w:r>
              <w:rPr>
                <w:rFonts w:hAnsiTheme="minorHAnsi" w:cstheme="minorHAnsi"/>
                <w:sz w:val="24"/>
                <w:szCs w:val="24"/>
                <w:lang w:eastAsia="en-US"/>
              </w:rPr>
              <w:t xml:space="preserve">Se verifica </w:t>
            </w:r>
            <w:r w:rsidR="00D92506" w:rsidRPr="00D92506">
              <w:rPr>
                <w:rFonts w:hAnsiTheme="minorHAnsi" w:cstheme="minorHAnsi"/>
                <w:sz w:val="24"/>
                <w:szCs w:val="24"/>
                <w:lang w:eastAsia="en-US"/>
              </w:rPr>
              <w:t>daca sediul social şi</w:t>
            </w:r>
            <w:r w:rsidR="00D92506" w:rsidRPr="00D92506">
              <w:rPr>
                <w:rFonts w:hAnsiTheme="minorHAnsi" w:cstheme="minorHAnsi"/>
                <w:bCs/>
                <w:sz w:val="24"/>
                <w:szCs w:val="24"/>
                <w:lang w:eastAsia="fr-FR"/>
              </w:rPr>
              <w:t xml:space="preserve"> punctul/punctele de lucru existente, inclusiv locația unde se va desfășura activitatea pentru care se solicită finanțare</w:t>
            </w:r>
            <w:r w:rsidR="00D92506" w:rsidRPr="00D92506">
              <w:rPr>
                <w:rFonts w:hAnsiTheme="minorHAnsi" w:cstheme="minorHAnsi"/>
                <w:sz w:val="24"/>
                <w:szCs w:val="24"/>
                <w:lang w:eastAsia="en-US"/>
              </w:rPr>
              <w:t xml:space="preserve">propuse prin proiect conform Cererii de Finanțare, sunt localizate în spaţiul </w:t>
            </w:r>
            <w:r w:rsidR="008E5AAE">
              <w:rPr>
                <w:rFonts w:hAnsiTheme="minorHAnsi" w:cstheme="minorHAnsi"/>
                <w:sz w:val="24"/>
                <w:szCs w:val="24"/>
                <w:lang w:eastAsia="en-US"/>
              </w:rPr>
              <w:t>Gal Constanta Sud</w:t>
            </w:r>
            <w:r w:rsidR="00D92506" w:rsidRPr="00D92506">
              <w:rPr>
                <w:rFonts w:hAnsiTheme="minorHAnsi" w:cstheme="minorHAnsi"/>
                <w:sz w:val="24"/>
                <w:szCs w:val="24"/>
                <w:lang w:eastAsia="en-US"/>
              </w:rPr>
              <w:t xml:space="preserve"> şi sunt în concordanță cu informatiile prezentate in Planul de Afaceri. </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   În situația în care punctul de lucru aferent investiției vizate de proiect nu este constituit la momentul depunerii Cererii de Finanțare, se verifica pct 11 din Declaratia pe propria raspundere- F din Cererea de Finantare.</w:t>
            </w:r>
          </w:p>
          <w:p w:rsidR="00D92506" w:rsidRPr="00D92506" w:rsidRDefault="00D92506" w:rsidP="00D92506">
            <w:pPr>
              <w:spacing w:after="0" w:line="240" w:lineRule="auto"/>
              <w:jc w:val="both"/>
              <w:rPr>
                <w:rFonts w:hAnsiTheme="minorHAnsi" w:cstheme="minorHAnsi"/>
                <w:sz w:val="24"/>
                <w:szCs w:val="24"/>
                <w:lang w:eastAsia="en-US"/>
              </w:rPr>
            </w:pP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Dacă punctul de lucru nu este inregistrat, se verifică existenţa bifei in cadrul declaratiei F, pct.11.</w:t>
            </w:r>
          </w:p>
          <w:p w:rsidR="00D92506" w:rsidRPr="00D92506" w:rsidRDefault="00D92506" w:rsidP="008E5AAE">
            <w:pPr>
              <w:spacing w:after="0" w:line="240" w:lineRule="auto"/>
              <w:jc w:val="both"/>
              <w:rPr>
                <w:rFonts w:eastAsia="TimesNewRomanPSMT" w:hAnsiTheme="minorHAnsi" w:cstheme="minorHAnsi"/>
                <w:sz w:val="24"/>
                <w:szCs w:val="24"/>
                <w:lang w:eastAsia="fr-FR"/>
              </w:rPr>
            </w:pPr>
            <w:r w:rsidRPr="00D92506">
              <w:rPr>
                <w:rFonts w:hAnsiTheme="minorHAnsi" w:cstheme="minorHAnsi"/>
                <w:sz w:val="24"/>
                <w:szCs w:val="24"/>
                <w:lang w:eastAsia="en-US"/>
              </w:rPr>
              <w:t xml:space="preserve">În situaţia în care solicitantul are sediul social şi sau punctul/punctele de lucru în </w:t>
            </w:r>
            <w:r w:rsidR="008E5AAE">
              <w:rPr>
                <w:rFonts w:hAnsiTheme="minorHAnsi" w:cstheme="minorHAnsi"/>
                <w:sz w:val="24"/>
                <w:szCs w:val="24"/>
                <w:lang w:eastAsia="en-US"/>
              </w:rPr>
              <w:t xml:space="preserve">afara spatiului Gal </w:t>
            </w:r>
            <w:r w:rsidRPr="00D92506">
              <w:rPr>
                <w:rFonts w:hAnsiTheme="minorHAnsi" w:cstheme="minorHAnsi"/>
                <w:sz w:val="24"/>
                <w:szCs w:val="24"/>
                <w:lang w:eastAsia="en-US"/>
              </w:rPr>
              <w:t>sau dacă solicitantul nu a bifat punctul 11 din Declaraţia F, cererea de finanţare va fi declarată neeligibilă.</w:t>
            </w:r>
          </w:p>
        </w:tc>
      </w:tr>
      <w:tr w:rsidR="00D92506" w:rsidRPr="00D92506" w:rsidTr="00893A68">
        <w:trPr>
          <w:trHeight w:val="1426"/>
        </w:trPr>
        <w:tc>
          <w:tcPr>
            <w:tcW w:w="4300" w:type="dxa"/>
          </w:tcPr>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Doc. 3 Documente pe care solicitanții de finanțare trebuie să le prezinte pentru terenurile și clădirile aferente obiectivelor prevăzute în Planul de Afaceri (cu excepţia solicitanţilor care îşi propun achiziţie de teren prin Planul de afaceri).</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sz w:val="24"/>
                <w:szCs w:val="24"/>
                <w:lang w:eastAsia="en-US"/>
              </w:rPr>
            </w:pPr>
            <w:r w:rsidRPr="00D92506">
              <w:rPr>
                <w:rFonts w:hAnsiTheme="minorHAnsi" w:cstheme="minorHAnsi"/>
                <w:i/>
                <w:iCs/>
                <w:sz w:val="24"/>
                <w:szCs w:val="24"/>
                <w:lang w:eastAsia="en-US"/>
              </w:rPr>
              <w:t xml:space="preserve">“În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w:t>
            </w:r>
            <w:r w:rsidRPr="00D92506">
              <w:rPr>
                <w:rFonts w:hAnsiTheme="minorHAnsi" w:cstheme="minorHAnsi"/>
                <w:i/>
                <w:iCs/>
                <w:sz w:val="24"/>
                <w:szCs w:val="24"/>
                <w:lang w:eastAsia="en-US"/>
              </w:rPr>
              <w:lastRenderedPageBreak/>
              <w:t>terenul de persoana fizică,  conform documentelor de la punctul 3.1, cât şi declaraţia soţului/soţiei prin care îşi dă acordul referitor la realizarea şi implementarea proiectului de către PFA, II sau IF, pe toată perioada de valabilitate a contractului cu AFIR.</w:t>
            </w:r>
          </w:p>
        </w:tc>
        <w:tc>
          <w:tcPr>
            <w:tcW w:w="5011" w:type="dxa"/>
          </w:tcPr>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sz w:val="24"/>
                <w:szCs w:val="24"/>
                <w:lang w:eastAsia="en-US"/>
              </w:rPr>
            </w:pPr>
            <w:r w:rsidRPr="00D92506">
              <w:rPr>
                <w:rFonts w:hAnsiTheme="minorHAnsi" w:cstheme="minorHAnsi"/>
                <w:sz w:val="24"/>
                <w:szCs w:val="24"/>
                <w:lang w:eastAsia="en-US"/>
              </w:rPr>
              <w:lastRenderedPageBreak/>
              <w:t>Se verifica doc.3,</w:t>
            </w:r>
            <w:r w:rsidRPr="00D92506">
              <w:rPr>
                <w:rFonts w:hAnsiTheme="minorHAnsi" w:cstheme="minorHAnsi"/>
                <w:bCs/>
                <w:sz w:val="24"/>
                <w:szCs w:val="24"/>
                <w:lang w:eastAsia="fr-FR"/>
              </w:rPr>
              <w:t xml:space="preserve"> cu excepţia solicitanţilor care îşi propun achiziţie de teren construit/neconstruit prin Planul de afaceri</w:t>
            </w:r>
            <w:r w:rsidRPr="00D92506">
              <w:rPr>
                <w:rFonts w:hAnsiTheme="minorHAnsi" w:cstheme="minorHAnsi"/>
                <w:sz w:val="24"/>
                <w:szCs w:val="24"/>
                <w:lang w:eastAsia="en-US"/>
              </w:rPr>
              <w:t xml:space="preserve"> astfel:</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sz w:val="24"/>
                <w:szCs w:val="24"/>
                <w:lang w:eastAsia="en-US"/>
              </w:rPr>
            </w:pP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3.1 Pentru proiectele care presupun realizarea de lucrări de construcție sau achizitia de utilaje/echipamente cu montaj, se va prezenta înscrisul care să certifice, după caz:</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a)</w:t>
            </w:r>
            <w:r w:rsidRPr="00D92506">
              <w:rPr>
                <w:rFonts w:hAnsiTheme="minorHAnsi" w:cstheme="minorHAnsi"/>
                <w:bCs/>
                <w:sz w:val="24"/>
                <w:szCs w:val="24"/>
                <w:lang w:eastAsia="fr-FR"/>
              </w:rPr>
              <w:tab/>
              <w:t xml:space="preserve">Dreptul de proprietate privată </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b)</w:t>
            </w:r>
            <w:r w:rsidRPr="00D92506">
              <w:rPr>
                <w:rFonts w:hAnsiTheme="minorHAnsi" w:cstheme="minorHAnsi"/>
                <w:bCs/>
                <w:sz w:val="24"/>
                <w:szCs w:val="24"/>
                <w:lang w:eastAsia="fr-FR"/>
              </w:rPr>
              <w:tab/>
              <w:t xml:space="preserve">Dreptul de concesiune  </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c)</w:t>
            </w:r>
            <w:r w:rsidRPr="00D92506">
              <w:rPr>
                <w:rFonts w:hAnsiTheme="minorHAnsi" w:cstheme="minorHAnsi"/>
                <w:bCs/>
                <w:sz w:val="24"/>
                <w:szCs w:val="24"/>
                <w:lang w:eastAsia="fr-FR"/>
              </w:rPr>
              <w:tab/>
              <w:t>Dreptul de superficie;</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 xml:space="preserve">De ex: contract de vânzare-cumpărare, contract de donație, contract de superficie, contract de schimb, certificat de moștenitor, hotărâre judecătorească rămasă definitivă, act emis de autoritățile administrative – în cazurile în care </w:t>
            </w:r>
            <w:r w:rsidRPr="00D92506">
              <w:rPr>
                <w:rFonts w:hAnsiTheme="minorHAnsi" w:cstheme="minorHAnsi"/>
                <w:bCs/>
                <w:sz w:val="24"/>
                <w:szCs w:val="24"/>
                <w:lang w:eastAsia="fr-FR"/>
              </w:rPr>
              <w:lastRenderedPageBreak/>
              <w:t>legea prevede aceasta;</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 xml:space="preserve">Documentele trebuie sa fie incheiate în formă autentică de către un notar public, cu exceptia contractului de concesiune pentru care nu se solicita incheiere notariala. </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3.2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(calculată în ani) cel puţin egală cu perioada de derulare a proiectului începând cu anul depunerii cererii de finanţare care să certifice, după caz:</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a)</w:t>
            </w:r>
            <w:r w:rsidRPr="00D92506">
              <w:rPr>
                <w:rFonts w:hAnsiTheme="minorHAnsi" w:cstheme="minorHAnsi"/>
                <w:bCs/>
                <w:sz w:val="24"/>
                <w:szCs w:val="24"/>
                <w:lang w:eastAsia="fr-FR"/>
              </w:rPr>
              <w:tab/>
              <w:t>dreptul de proprietate privată,</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b)</w:t>
            </w:r>
            <w:r w:rsidRPr="00D92506">
              <w:rPr>
                <w:rFonts w:hAnsiTheme="minorHAnsi" w:cstheme="minorHAnsi"/>
                <w:bCs/>
                <w:sz w:val="24"/>
                <w:szCs w:val="24"/>
                <w:lang w:eastAsia="fr-FR"/>
              </w:rPr>
              <w:tab/>
              <w:t>dreptul de concesiune,</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c)</w:t>
            </w:r>
            <w:r w:rsidRPr="00D92506">
              <w:rPr>
                <w:rFonts w:hAnsiTheme="minorHAnsi" w:cstheme="minorHAnsi"/>
                <w:bCs/>
                <w:sz w:val="24"/>
                <w:szCs w:val="24"/>
                <w:lang w:eastAsia="fr-FR"/>
              </w:rPr>
              <w:tab/>
              <w:t xml:space="preserve">dreptul de superficie, </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d)</w:t>
            </w:r>
            <w:r w:rsidRPr="00D92506">
              <w:rPr>
                <w:rFonts w:hAnsiTheme="minorHAnsi" w:cstheme="minorHAnsi"/>
                <w:bCs/>
                <w:sz w:val="24"/>
                <w:szCs w:val="24"/>
                <w:lang w:eastAsia="fr-FR"/>
              </w:rPr>
              <w:tab/>
              <w:t>dreptul de uzufruct;</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e)</w:t>
            </w:r>
            <w:r w:rsidRPr="00D92506">
              <w:rPr>
                <w:rFonts w:hAnsiTheme="minorHAnsi" w:cstheme="minorHAnsi"/>
                <w:bCs/>
                <w:sz w:val="24"/>
                <w:szCs w:val="24"/>
                <w:lang w:eastAsia="fr-FR"/>
              </w:rPr>
              <w:tab/>
              <w:t>dreptul de folosinţă cu titlu gratuit;</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f)</w:t>
            </w:r>
            <w:r w:rsidRPr="00D92506">
              <w:rPr>
                <w:rFonts w:hAnsiTheme="minorHAnsi" w:cstheme="minorHAnsi"/>
                <w:bCs/>
                <w:sz w:val="24"/>
                <w:szCs w:val="24"/>
                <w:lang w:eastAsia="fr-FR"/>
              </w:rPr>
              <w:tab/>
              <w:t>împrumutul de folosință (comodat)</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g)</w:t>
            </w:r>
            <w:r w:rsidRPr="00D92506">
              <w:rPr>
                <w:rFonts w:hAnsiTheme="minorHAnsi" w:cstheme="minorHAnsi"/>
                <w:bCs/>
                <w:sz w:val="24"/>
                <w:szCs w:val="24"/>
                <w:lang w:eastAsia="fr-FR"/>
              </w:rPr>
              <w:tab/>
              <w:t>dreptul de închiriere/locațiune</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De ex.: contract de cesiune, contract de concesiune, contract de locațiune/închiriere, contract de comodat.</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 xml:space="preserve">Documentele trebuie sa fie incheiate în formă autentică de către un notar public, cu exceptia contractului de concesiune pentru care nu se solicita incheiere notariala. </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Definițiile drepturilor reale/ de creanță și ale tipurilor de contracte din cadrul acestui criteriu trebuie interpretate în accepţiunea Codului Civil în vigoare la data lansării prezentului ghid.</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În situaţia în care solicitantul nu prezintă documentul justificativ pentru clădire/teren conform celor menţionate anterior, cererea de finanţare este declarată neeligibilă.</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 xml:space="preserve">3.3 In cazul dreptului de folosinţă prin concesionare pentru cladiri, contractul de </w:t>
            </w:r>
            <w:r w:rsidRPr="00D92506">
              <w:rPr>
                <w:rFonts w:hAnsiTheme="minorHAnsi" w:cstheme="minorHAnsi"/>
                <w:bCs/>
                <w:sz w:val="24"/>
                <w:szCs w:val="24"/>
                <w:lang w:eastAsia="fr-FR"/>
              </w:rPr>
              <w:lastRenderedPageBreak/>
              <w:t xml:space="preserve">concesiune va fi însoțit de o </w:t>
            </w:r>
            <w:r w:rsidRPr="00D92506">
              <w:rPr>
                <w:rFonts w:hAnsiTheme="minorHAnsi" w:cstheme="minorHAnsi"/>
                <w:b/>
                <w:bCs/>
                <w:sz w:val="24"/>
                <w:szCs w:val="24"/>
                <w:lang w:eastAsia="fr-FR"/>
              </w:rPr>
              <w:t>adresa emisă de concedent</w:t>
            </w:r>
            <w:r w:rsidRPr="00D92506">
              <w:rPr>
                <w:rFonts w:hAnsiTheme="minorHAnsi" w:cstheme="minorHAnsi"/>
                <w:bCs/>
                <w:sz w:val="24"/>
                <w:szCs w:val="24"/>
                <w:lang w:eastAsia="fr-FR"/>
              </w:rPr>
              <w:t xml:space="preserve"> care să specifice dacă pentru clădirea concesionată există solicitări privind retrocedarea.</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În situaţia în care din documentul prezentat reiese faptul că există solicitări privind retrocedarea clădirii, cererea de finanţare este declarată neeligibilă.</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3.4 In cazul dreptului de folosinţă prin concesionare pentru terenuri, contractul de concesiune va fi însoțit de o adresă emisă de concedent care să specifice:</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 xml:space="preserve">- </w:t>
            </w:r>
            <w:r w:rsidRPr="00D92506">
              <w:rPr>
                <w:rFonts w:hAnsiTheme="minorHAnsi" w:cstheme="minorHAnsi"/>
                <w:b/>
                <w:bCs/>
                <w:sz w:val="24"/>
                <w:szCs w:val="24"/>
                <w:lang w:eastAsia="fr-FR"/>
              </w:rPr>
              <w:t>suprafaţa concesionată</w:t>
            </w:r>
            <w:r w:rsidRPr="00D92506">
              <w:rPr>
                <w:rFonts w:hAnsiTheme="minorHAnsi" w:cstheme="minorHAnsi"/>
                <w:bCs/>
                <w:sz w:val="24"/>
                <w:szCs w:val="24"/>
                <w:lang w:eastAsia="fr-FR"/>
              </w:rPr>
              <w:t xml:space="preserve"> la zi - dacă pentru suprafaţa concesionată există solicitări privind retrocedarea sau diminuarea şi dacă da, să se menţioneze care este suprafaţa supusă acestui proces;</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 situaţia privind respectarea clauzelor contractuale, dacă este în graficul de realizare a investiţiilor prevăzute în contract, dacă concesionarul şi-a respectat graficul de plată a redevenţei şi alte clauze;</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r w:rsidRPr="00D92506">
              <w:rPr>
                <w:rFonts w:hAnsiTheme="minorHAnsi" w:cstheme="minorHAnsi"/>
                <w:bCs/>
                <w:sz w:val="24"/>
                <w:szCs w:val="24"/>
                <w:lang w:eastAsia="fr-FR"/>
              </w:rPr>
              <w:t>Cererea de finanţare este declarată neeligibilă în situaţia în care din adresa emisă de concedent reiese faptul că terenul care face obiectul proiectului este supus procedurii de retrocedare şi/sau suprafaţa acestuia este diminuată şi/sau nu sunt respectate clauzele contractuale.</w:t>
            </w:r>
          </w:p>
          <w:p w:rsidR="00D92506" w:rsidRPr="00D92506" w:rsidRDefault="00D92506" w:rsidP="00D92506">
            <w:pPr>
              <w:suppressAutoHyphen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Se verifică dacă extrasul de carte funciara este emis pe numele solicitantului si vizeaza imobilul (teren cu / fara constructie) unde vor fi realizate investitiile, daca corespunde cu amplasamentul mentionat în proiect si daca este liber de sarcini.</w:t>
            </w:r>
          </w:p>
          <w:p w:rsidR="00D92506" w:rsidRPr="00D92506" w:rsidRDefault="00D92506" w:rsidP="00D92506">
            <w:pPr>
              <w:suppressAutoHyphens/>
              <w:spacing w:after="0" w:line="240" w:lineRule="auto"/>
              <w:jc w:val="both"/>
              <w:rPr>
                <w:rFonts w:hAnsiTheme="minorHAnsi" w:cstheme="minorHAnsi"/>
                <w:sz w:val="24"/>
                <w:szCs w:val="24"/>
                <w:lang w:eastAsia="en-US"/>
              </w:rPr>
            </w:pPr>
          </w:p>
          <w:p w:rsidR="00D92506" w:rsidRPr="00D92506" w:rsidRDefault="00D92506" w:rsidP="00D92506">
            <w:pPr>
              <w:suppressAutoHyphen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 În situatia în care amplasamentul pe care se execută investiţia nu este liber de sarcini (gajat pentru un credit), se verifică acordul creditorului privind executia investiţiei, precum şi respectarea de căte solicitant a graficului de rambursare a creditului. </w:t>
            </w:r>
          </w:p>
          <w:p w:rsidR="00D92506" w:rsidRPr="00D92506" w:rsidRDefault="00D92506" w:rsidP="00D92506">
            <w:pPr>
              <w:suppressAutoHyphen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In cadrul actelor/contractelor prezentate pentru </w:t>
            </w:r>
            <w:r w:rsidRPr="00D92506">
              <w:rPr>
                <w:rFonts w:hAnsiTheme="minorHAnsi" w:cstheme="minorHAnsi"/>
                <w:b/>
                <w:bCs/>
                <w:sz w:val="24"/>
                <w:szCs w:val="24"/>
                <w:lang w:eastAsia="en-US"/>
              </w:rPr>
              <w:lastRenderedPageBreak/>
              <w:t xml:space="preserve">imobilul (clădirile şi/ sau terenurile) pe care sunt/ vor fi realizate investiţiile, </w:t>
            </w:r>
            <w:r w:rsidRPr="00D92506">
              <w:rPr>
                <w:rFonts w:hAnsiTheme="minorHAnsi" w:cstheme="minorHAnsi"/>
                <w:sz w:val="24"/>
                <w:szCs w:val="24"/>
                <w:lang w:eastAsia="en-US"/>
              </w:rPr>
              <w:t>se verifica existenta clauzelor care pot duce la rezilierea lor in caz de neindeplinire a obligatiilor sau a altor clauze care pot afecta investitia propusa.</w:t>
            </w:r>
          </w:p>
          <w:p w:rsidR="00D92506" w:rsidRPr="00D92506" w:rsidRDefault="00D92506" w:rsidP="00D92506">
            <w:pPr>
              <w:suppressAutoHyphens/>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Daca se regasesc astfel de clauze se solicita informatii suplimentare pentru a dovedi ca acestea nu vor afecta investitia propusa.</w:t>
            </w:r>
          </w:p>
          <w:p w:rsidR="00D92506" w:rsidRPr="00D92506" w:rsidRDefault="00D92506" w:rsidP="00D92506">
            <w:pPr>
              <w:suppressAutoHyphens/>
              <w:spacing w:after="0" w:line="240" w:lineRule="auto"/>
              <w:jc w:val="both"/>
              <w:rPr>
                <w:rFonts w:hAnsiTheme="minorHAnsi" w:cstheme="minorHAnsi"/>
                <w:sz w:val="24"/>
                <w:szCs w:val="24"/>
                <w:lang w:eastAsia="en-US"/>
              </w:rPr>
            </w:pPr>
          </w:p>
          <w:p w:rsidR="00D92506" w:rsidRPr="00D92506" w:rsidRDefault="00D92506" w:rsidP="00D92506">
            <w:pPr>
              <w:spacing w:after="0" w:line="240" w:lineRule="auto"/>
              <w:jc w:val="both"/>
              <w:rPr>
                <w:rFonts w:hAnsiTheme="minorHAnsi" w:cstheme="minorHAnsi"/>
                <w:i/>
                <w:iCs/>
                <w:sz w:val="24"/>
                <w:szCs w:val="24"/>
                <w:lang w:eastAsia="en-US"/>
              </w:rPr>
            </w:pPr>
            <w:r w:rsidRPr="00D92506">
              <w:rPr>
                <w:rFonts w:hAnsiTheme="minorHAnsi" w:cstheme="minorHAnsi"/>
                <w:i/>
                <w:iCs/>
                <w:sz w:val="24"/>
                <w:szCs w:val="24"/>
                <w:lang w:eastAsia="en-US"/>
              </w:rPr>
              <w:t>În cazul solicitanţilor Persoane Fizice Autorizate, Intreprinderi Individuale sau Intreprinderi Familiale, care deţin în proprietate terenul aferent investiţiei, în calitate de persoane fizice împreună cu soţul/soţia, se verifica la’’Alte documente’’,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w:t>
            </w:r>
          </w:p>
          <w:p w:rsidR="00D92506" w:rsidRPr="00D92506" w:rsidRDefault="00D92506" w:rsidP="00D92506">
            <w:pPr>
              <w:spacing w:after="0" w:line="240" w:lineRule="auto"/>
              <w:jc w:val="both"/>
              <w:rPr>
                <w:rFonts w:hAnsiTheme="minorHAnsi" w:cstheme="minorHAnsi"/>
                <w:i/>
                <w:iCs/>
                <w:sz w:val="24"/>
                <w:szCs w:val="24"/>
                <w:lang w:eastAsia="en-US"/>
              </w:rPr>
            </w:pPr>
            <w:r w:rsidRPr="00D92506">
              <w:rPr>
                <w:rFonts w:hAnsiTheme="minorHAnsi" w:cstheme="minorHAnsi"/>
                <w:i/>
                <w:iCs/>
                <w:sz w:val="24"/>
                <w:szCs w:val="24"/>
                <w:lang w:eastAsia="en-US"/>
              </w:rPr>
              <w:t xml:space="preserve"> Ambele documente vor fi încheiate la notariat în formă autentică. </w:t>
            </w:r>
          </w:p>
          <w:p w:rsidR="00D92506" w:rsidRPr="00D92506" w:rsidRDefault="00D92506" w:rsidP="00D92506">
            <w:pPr>
              <w:suppressAutoHyphens/>
              <w:spacing w:after="0" w:line="240" w:lineRule="auto"/>
              <w:jc w:val="both"/>
              <w:rPr>
                <w:rFonts w:hAnsiTheme="minorHAnsi" w:cstheme="minorHAnsi"/>
                <w:sz w:val="24"/>
                <w:szCs w:val="24"/>
                <w:lang w:eastAsia="en-US"/>
              </w:rPr>
            </w:pPr>
          </w:p>
          <w:p w:rsidR="00D92506" w:rsidRPr="00D92506" w:rsidRDefault="00D92506" w:rsidP="00D92506">
            <w:pPr>
              <w:suppressAutoHyphens/>
              <w:spacing w:after="0" w:line="240" w:lineRule="auto"/>
              <w:jc w:val="both"/>
              <w:rPr>
                <w:rFonts w:hAnsiTheme="minorHAnsi" w:cstheme="minorHAnsi"/>
                <w:b/>
                <w:bCs/>
                <w:sz w:val="24"/>
                <w:szCs w:val="24"/>
                <w:lang w:eastAsia="en-US"/>
              </w:rPr>
            </w:pPr>
            <w:r w:rsidRPr="00D92506">
              <w:rPr>
                <w:rFonts w:hAnsiTheme="minorHAnsi" w:cstheme="minorHAnsi"/>
                <w:b/>
                <w:bCs/>
                <w:sz w:val="24"/>
                <w:szCs w:val="24"/>
                <w:lang w:eastAsia="en-US"/>
              </w:rPr>
              <w:t>Documentele trebuie sa fie incheiate în formă autentică de către un notar public, cu exceptia contractului de concesiune pentru care nu se solicita incheiere notariala.</w:t>
            </w: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Cs/>
                <w:sz w:val="24"/>
                <w:szCs w:val="24"/>
                <w:lang w:eastAsia="fr-FR"/>
              </w:rPr>
            </w:pP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sz w:val="24"/>
                <w:szCs w:val="24"/>
                <w:lang w:eastAsia="en-US"/>
              </w:rPr>
            </w:pPr>
            <w:r w:rsidRPr="00D92506">
              <w:rPr>
                <w:rFonts w:hAnsiTheme="minorHAnsi" w:cstheme="minorHAnsi"/>
                <w:bCs/>
                <w:sz w:val="24"/>
                <w:szCs w:val="24"/>
                <w:lang w:eastAsia="fr-FR"/>
              </w:rPr>
              <w:t>- În situaţia în care prin proiect  se propune achiziţia de teren construit/neconstruit verificarea documentelor de teren se realizează la a doua tranşă de plată</w:t>
            </w:r>
          </w:p>
        </w:tc>
      </w:tr>
    </w:tbl>
    <w:p w:rsidR="00D92506" w:rsidRPr="00D92506" w:rsidRDefault="00D92506" w:rsidP="00D92506">
      <w:pPr>
        <w:spacing w:after="0" w:line="240" w:lineRule="auto"/>
        <w:rPr>
          <w:rFonts w:hAnsiTheme="minorHAnsi" w:cstheme="minorHAnsi"/>
          <w:bCs/>
          <w:sz w:val="24"/>
          <w:szCs w:val="24"/>
          <w:lang w:eastAsia="fr-FR"/>
        </w:rPr>
      </w:pPr>
      <w:r w:rsidRPr="00D92506">
        <w:rPr>
          <w:rFonts w:hAnsiTheme="minorHAnsi" w:cstheme="minorHAnsi"/>
          <w:bCs/>
          <w:sz w:val="24"/>
          <w:szCs w:val="24"/>
          <w:lang w:eastAsia="fr-FR"/>
        </w:rPr>
        <w:lastRenderedPageBreak/>
        <w:t>Daca in urma verificarii documentelor se constata respectarea conditiilor impuse, expertul bifeaza DA.</w:t>
      </w:r>
    </w:p>
    <w:p w:rsidR="00D92506" w:rsidRPr="00D92506" w:rsidRDefault="00D92506" w:rsidP="00D92506">
      <w:pPr>
        <w:tabs>
          <w:tab w:val="left" w:pos="3120"/>
          <w:tab w:val="center" w:pos="4320"/>
          <w:tab w:val="right" w:pos="8640"/>
        </w:tabs>
        <w:spacing w:after="0" w:line="240" w:lineRule="auto"/>
        <w:jc w:val="both"/>
        <w:rPr>
          <w:rFonts w:hAnsiTheme="minorHAnsi" w:cstheme="minorHAnsi"/>
          <w:b/>
          <w:sz w:val="24"/>
          <w:szCs w:val="24"/>
          <w:lang w:eastAsia="en-US"/>
        </w:rPr>
      </w:pPr>
      <w:r w:rsidRPr="00D92506">
        <w:rPr>
          <w:rFonts w:hAnsiTheme="minorHAnsi" w:cstheme="minorHAnsi"/>
          <w:bCs/>
          <w:sz w:val="24"/>
          <w:szCs w:val="24"/>
          <w:lang w:eastAsia="fr-FR"/>
        </w:rPr>
        <w:t>In caz contrar expertul bifeaza NU, motiveaza pozitia lui la rubrica Observatii, iar cererea de finantare va fi declarat neeligibila.</w:t>
      </w:r>
      <w:r w:rsidRPr="00D92506">
        <w:rPr>
          <w:rFonts w:hAnsiTheme="minorHAnsi" w:cstheme="minorHAnsi"/>
          <w:sz w:val="24"/>
          <w:szCs w:val="24"/>
          <w:lang w:eastAsia="en-US"/>
        </w:rPr>
        <w:t xml:space="preserve"> Se continua verificarea eligibilitatii.</w:t>
      </w:r>
    </w:p>
    <w:p w:rsidR="00D92506" w:rsidRPr="00D92506" w:rsidRDefault="00D92506" w:rsidP="00D92506">
      <w:pPr>
        <w:spacing w:after="0" w:line="240" w:lineRule="auto"/>
        <w:rPr>
          <w:rFonts w:hAnsiTheme="minorHAnsi" w:cstheme="minorHAnsi"/>
          <w:bCs/>
          <w:sz w:val="24"/>
          <w:szCs w:val="24"/>
          <w:lang w:eastAsia="fr-FR"/>
        </w:rPr>
      </w:pPr>
    </w:p>
    <w:p w:rsidR="00D92506" w:rsidRPr="00D92506" w:rsidRDefault="00D92506" w:rsidP="00D92506">
      <w:pPr>
        <w:spacing w:after="0" w:line="240" w:lineRule="auto"/>
        <w:rPr>
          <w:rFonts w:hAnsiTheme="minorHAnsi" w:cstheme="minorHAnsi"/>
          <w:b/>
          <w:bCs/>
          <w:sz w:val="24"/>
          <w:szCs w:val="24"/>
          <w:lang w:eastAsia="fr-FR"/>
        </w:rPr>
      </w:pPr>
    </w:p>
    <w:p w:rsidR="00D92506" w:rsidRPr="00D92506" w:rsidRDefault="00D92506" w:rsidP="00D92506">
      <w:pPr>
        <w:autoSpaceDE w:val="0"/>
        <w:autoSpaceDN w:val="0"/>
        <w:adjustRightInd w:val="0"/>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Daca in urma verificarii documentelor se constata respectarea conditiilor impuse, expertul bifeaza DA.</w:t>
      </w:r>
    </w:p>
    <w:p w:rsidR="00D92506" w:rsidRDefault="00D92506" w:rsidP="00D92506">
      <w:pPr>
        <w:autoSpaceDE w:val="0"/>
        <w:autoSpaceDN w:val="0"/>
        <w:adjustRightInd w:val="0"/>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lastRenderedPageBreak/>
        <w:t>In caz contrar, expertul bifeaza NU, motiveaza pozitia lui la rubrica Observatii, iar cererea de finantare va fi declarat neeligibila.</w:t>
      </w:r>
    </w:p>
    <w:p w:rsidR="0004428C" w:rsidRDefault="0004428C" w:rsidP="00D92506">
      <w:pPr>
        <w:autoSpaceDE w:val="0"/>
        <w:autoSpaceDN w:val="0"/>
        <w:adjustRightInd w:val="0"/>
        <w:spacing w:after="0" w:line="240" w:lineRule="auto"/>
        <w:jc w:val="both"/>
        <w:rPr>
          <w:rFonts w:hAnsiTheme="minorHAnsi" w:cstheme="minorHAnsi"/>
          <w:sz w:val="24"/>
          <w:szCs w:val="24"/>
          <w:lang w:eastAsia="en-US"/>
        </w:rPr>
      </w:pPr>
    </w:p>
    <w:p w:rsidR="0004428C" w:rsidRDefault="0004428C" w:rsidP="00D92506">
      <w:pPr>
        <w:autoSpaceDE w:val="0"/>
        <w:autoSpaceDN w:val="0"/>
        <w:adjustRightInd w:val="0"/>
        <w:spacing w:after="0" w:line="240" w:lineRule="auto"/>
        <w:jc w:val="both"/>
        <w:rPr>
          <w:rFonts w:hAnsiTheme="minorHAnsi" w:cstheme="minorHAnsi"/>
          <w:sz w:val="24"/>
          <w:szCs w:val="24"/>
          <w:lang w:eastAsia="en-US"/>
        </w:rPr>
      </w:pPr>
    </w:p>
    <w:p w:rsidR="0004428C" w:rsidRPr="00D92506" w:rsidRDefault="0004428C" w:rsidP="00D92506">
      <w:pPr>
        <w:autoSpaceDE w:val="0"/>
        <w:autoSpaceDN w:val="0"/>
        <w:adjustRightInd w:val="0"/>
        <w:spacing w:after="0" w:line="240" w:lineRule="auto"/>
        <w:jc w:val="both"/>
        <w:rPr>
          <w:rFonts w:hAnsiTheme="minorHAnsi" w:cstheme="minorHAnsi"/>
          <w:sz w:val="24"/>
          <w:szCs w:val="24"/>
          <w:lang w:eastAsia="en-US"/>
        </w:rPr>
      </w:pPr>
    </w:p>
    <w:p w:rsidR="00D92506" w:rsidRPr="00D92506" w:rsidRDefault="00D92506" w:rsidP="00D92506">
      <w:pPr>
        <w:overflowPunct w:val="0"/>
        <w:autoSpaceDE w:val="0"/>
        <w:autoSpaceDN w:val="0"/>
        <w:adjustRightInd w:val="0"/>
        <w:spacing w:after="0" w:line="240" w:lineRule="auto"/>
        <w:jc w:val="both"/>
        <w:textAlignment w:val="baseline"/>
        <w:rPr>
          <w:rFonts w:hAnsiTheme="minorHAnsi" w:cstheme="minorHAnsi"/>
          <w:b/>
          <w:bCs/>
          <w:sz w:val="24"/>
          <w:szCs w:val="24"/>
          <w:u w:val="single"/>
          <w:lang w:eastAsia="fr-FR"/>
        </w:rPr>
      </w:pPr>
      <w:r w:rsidRPr="00D92506">
        <w:rPr>
          <w:rFonts w:hAnsiTheme="minorHAnsi" w:cstheme="minorHAnsi"/>
          <w:b/>
          <w:bCs/>
          <w:sz w:val="24"/>
          <w:szCs w:val="24"/>
          <w:lang w:eastAsia="fr-FR"/>
        </w:rPr>
        <w:t>3. Verificarea privind valoarea sprijinului:</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 xml:space="preserve">Se verifica daca s-a stabilit corect valoarea sprijinului pentru înfiinţarea de activităţi neagricole în zone rurale in conformitate cu cerintele </w:t>
      </w:r>
      <w:r w:rsidR="00A048E6">
        <w:rPr>
          <w:rFonts w:hAnsiTheme="minorHAnsi" w:cstheme="minorHAnsi"/>
          <w:sz w:val="24"/>
          <w:szCs w:val="24"/>
          <w:lang w:eastAsia="en-US"/>
        </w:rPr>
        <w:t>Masurii 3</w:t>
      </w:r>
      <w:r w:rsidRPr="00D92506">
        <w:rPr>
          <w:rFonts w:hAnsiTheme="minorHAnsi" w:cstheme="minorHAnsi"/>
          <w:sz w:val="24"/>
          <w:szCs w:val="24"/>
          <w:lang w:eastAsia="en-US"/>
        </w:rPr>
        <w:t>.</w:t>
      </w:r>
    </w:p>
    <w:p w:rsidR="00D92506" w:rsidRPr="00D92506" w:rsidRDefault="00D92506" w:rsidP="00D92506">
      <w:pPr>
        <w:spacing w:after="0" w:line="240" w:lineRule="auto"/>
        <w:jc w:val="both"/>
        <w:rPr>
          <w:rFonts w:hAnsiTheme="minorHAnsi" w:cstheme="minorHAnsi"/>
          <w:sz w:val="24"/>
          <w:szCs w:val="24"/>
          <w:lang w:eastAsia="en-US"/>
        </w:rPr>
      </w:pPr>
      <w:r w:rsidRPr="00D92506">
        <w:rPr>
          <w:rFonts w:hAnsiTheme="minorHAnsi" w:cstheme="minorHAnsi"/>
          <w:sz w:val="24"/>
          <w:szCs w:val="24"/>
          <w:lang w:eastAsia="en-US"/>
        </w:rPr>
        <w:t>Astfel, cuantumul sprijinului este de:</w:t>
      </w:r>
    </w:p>
    <w:p w:rsidR="00D92506" w:rsidRPr="00D92506" w:rsidRDefault="00D92506" w:rsidP="00D92506">
      <w:pPr>
        <w:spacing w:after="0" w:line="240" w:lineRule="auto"/>
        <w:jc w:val="both"/>
        <w:rPr>
          <w:rFonts w:hAnsiTheme="minorHAnsi" w:cstheme="minorHAnsi"/>
          <w:sz w:val="24"/>
          <w:szCs w:val="24"/>
          <w:lang w:eastAsia="en-US"/>
        </w:rPr>
      </w:pPr>
    </w:p>
    <w:p w:rsidR="00D92506" w:rsidRPr="00D92506" w:rsidRDefault="00971976" w:rsidP="00D92506">
      <w:pPr>
        <w:numPr>
          <w:ilvl w:val="0"/>
          <w:numId w:val="3"/>
        </w:numPr>
        <w:spacing w:after="0" w:line="240" w:lineRule="auto"/>
        <w:jc w:val="both"/>
        <w:rPr>
          <w:rFonts w:hAnsiTheme="minorHAnsi" w:cstheme="minorHAnsi"/>
          <w:sz w:val="24"/>
          <w:szCs w:val="24"/>
          <w:lang w:eastAsia="en-US"/>
        </w:rPr>
      </w:pPr>
      <w:r>
        <w:rPr>
          <w:rFonts w:hAnsiTheme="minorHAnsi" w:cstheme="minorHAnsi"/>
          <w:b/>
          <w:sz w:val="24"/>
          <w:szCs w:val="24"/>
          <w:lang w:eastAsia="en-US"/>
        </w:rPr>
        <w:t>38.031,17</w:t>
      </w:r>
      <w:r w:rsidR="00D92506" w:rsidRPr="00D92506">
        <w:rPr>
          <w:rFonts w:hAnsiTheme="minorHAnsi" w:cstheme="minorHAnsi"/>
          <w:sz w:val="24"/>
          <w:szCs w:val="24"/>
          <w:lang w:eastAsia="en-US"/>
        </w:rPr>
        <w:t xml:space="preserve"> de euro/proiect în cazul activităților de producție, servicii medicale, sanitar-veterinare și de agroturism.</w:t>
      </w:r>
    </w:p>
    <w:p w:rsidR="00D92506" w:rsidRPr="00D92506" w:rsidRDefault="00D92506" w:rsidP="00D92506">
      <w:pPr>
        <w:tabs>
          <w:tab w:val="left" w:pos="0"/>
        </w:tabs>
        <w:spacing w:after="0" w:line="240" w:lineRule="auto"/>
        <w:jc w:val="both"/>
        <w:rPr>
          <w:rFonts w:hAnsiTheme="minorHAnsi" w:cstheme="minorHAnsi"/>
          <w:bCs/>
          <w:sz w:val="24"/>
          <w:szCs w:val="24"/>
          <w:lang w:eastAsia="en-US"/>
        </w:rPr>
      </w:pPr>
      <w:r w:rsidRPr="00D92506">
        <w:rPr>
          <w:rFonts w:hAnsiTheme="minorHAnsi" w:cstheme="minorHAnsi"/>
          <w:bCs/>
          <w:sz w:val="24"/>
          <w:szCs w:val="24"/>
          <w:lang w:eastAsia="en-US"/>
        </w:rPr>
        <w:t xml:space="preserve">Dacă în urma verificărilor se constată că solicitantul a încadrat corect valoarea sprijinului în conformitate cu activitatea propusă, expertul bifează caseta </w:t>
      </w:r>
      <w:r w:rsidRPr="00D92506">
        <w:rPr>
          <w:rFonts w:hAnsiTheme="minorHAnsi" w:cstheme="minorHAnsi"/>
          <w:bCs/>
          <w:i/>
          <w:sz w:val="24"/>
          <w:szCs w:val="24"/>
          <w:lang w:eastAsia="en-US"/>
        </w:rPr>
        <w:t>DA</w:t>
      </w:r>
      <w:r w:rsidRPr="00D92506">
        <w:rPr>
          <w:rFonts w:hAnsiTheme="minorHAnsi" w:cstheme="minorHAnsi"/>
          <w:bCs/>
          <w:sz w:val="24"/>
          <w:szCs w:val="24"/>
          <w:lang w:eastAsia="en-US"/>
        </w:rPr>
        <w:t xml:space="preserve">. În caz contrar, expertul bifează </w:t>
      </w:r>
      <w:r w:rsidRPr="00D92506">
        <w:rPr>
          <w:rFonts w:hAnsiTheme="minorHAnsi" w:cstheme="minorHAnsi"/>
          <w:bCs/>
          <w:i/>
          <w:sz w:val="24"/>
          <w:szCs w:val="24"/>
          <w:lang w:eastAsia="en-US"/>
        </w:rPr>
        <w:t>NU</w:t>
      </w:r>
      <w:r w:rsidRPr="00D92506">
        <w:rPr>
          <w:rFonts w:hAnsiTheme="minorHAnsi" w:cstheme="minorHAnsi"/>
          <w:bCs/>
          <w:sz w:val="24"/>
          <w:szCs w:val="24"/>
          <w:lang w:eastAsia="en-US"/>
        </w:rPr>
        <w:t xml:space="preserve"> și motivează pozitia sa la rubrica Observații iar Cererea de Finanțare va fi declarată </w:t>
      </w:r>
      <w:r w:rsidRPr="00D92506">
        <w:rPr>
          <w:rFonts w:hAnsiTheme="minorHAnsi" w:cstheme="minorHAnsi"/>
          <w:bCs/>
          <w:i/>
          <w:sz w:val="24"/>
          <w:szCs w:val="24"/>
          <w:lang w:eastAsia="en-US"/>
        </w:rPr>
        <w:t>NEELIGIBILĂ</w:t>
      </w:r>
    </w:p>
    <w:p w:rsidR="00D92506" w:rsidRDefault="00D92506" w:rsidP="00D92506">
      <w:pPr>
        <w:tabs>
          <w:tab w:val="left" w:pos="0"/>
        </w:tabs>
        <w:spacing w:after="0" w:line="240" w:lineRule="auto"/>
        <w:jc w:val="both"/>
        <w:rPr>
          <w:rFonts w:hAnsiTheme="minorHAnsi" w:cstheme="minorHAnsi"/>
          <w:bCs/>
          <w:sz w:val="24"/>
          <w:szCs w:val="24"/>
          <w:lang w:eastAsia="en-US"/>
        </w:rPr>
      </w:pPr>
      <w:r w:rsidRPr="00D92506">
        <w:rPr>
          <w:rFonts w:hAnsiTheme="minorHAnsi" w:cstheme="minorHAnsi"/>
          <w:bCs/>
          <w:sz w:val="24"/>
          <w:szCs w:val="24"/>
          <w:lang w:eastAsia="en-US"/>
        </w:rPr>
        <w:t>.</w:t>
      </w:r>
    </w:p>
    <w:p w:rsidR="0004428C" w:rsidRPr="00D92506" w:rsidRDefault="0004428C" w:rsidP="00D92506">
      <w:pPr>
        <w:tabs>
          <w:tab w:val="left" w:pos="0"/>
        </w:tabs>
        <w:spacing w:after="0" w:line="240" w:lineRule="auto"/>
        <w:jc w:val="both"/>
        <w:rPr>
          <w:rFonts w:hAnsiTheme="minorHAnsi" w:cstheme="minorHAnsi"/>
          <w:bCs/>
          <w:sz w:val="24"/>
          <w:szCs w:val="24"/>
          <w:lang w:eastAsia="en-US"/>
        </w:rPr>
      </w:pPr>
    </w:p>
    <w:p w:rsidR="00D92506" w:rsidRPr="00D92506" w:rsidRDefault="00D92506" w:rsidP="00D92506">
      <w:pPr>
        <w:tabs>
          <w:tab w:val="left" w:pos="0"/>
        </w:tabs>
        <w:spacing w:after="0" w:line="240" w:lineRule="auto"/>
        <w:jc w:val="both"/>
        <w:rPr>
          <w:rFonts w:hAnsiTheme="minorHAnsi" w:cstheme="minorHAnsi"/>
          <w:bCs/>
          <w:sz w:val="24"/>
          <w:szCs w:val="24"/>
          <w:lang w:eastAsia="en-US"/>
        </w:rPr>
      </w:pPr>
    </w:p>
    <w:p w:rsidR="00D92506" w:rsidRPr="008D7B95" w:rsidRDefault="00D92506" w:rsidP="00D92506">
      <w:pPr>
        <w:spacing w:after="0" w:line="240" w:lineRule="auto"/>
        <w:jc w:val="both"/>
        <w:rPr>
          <w:rFonts w:hAnsiTheme="minorHAnsi" w:cstheme="minorHAnsi"/>
          <w:b/>
          <w:sz w:val="24"/>
          <w:szCs w:val="24"/>
        </w:rPr>
      </w:pPr>
      <w:bookmarkStart w:id="2" w:name="_Hlk483813026"/>
      <w:r w:rsidRPr="008D7B95">
        <w:rPr>
          <w:rFonts w:hAnsiTheme="minorHAnsi" w:cstheme="minorHAnsi"/>
          <w:b/>
          <w:iCs/>
          <w:sz w:val="24"/>
          <w:szCs w:val="24"/>
          <w:lang w:eastAsia="en-US"/>
        </w:rPr>
        <w:t>4.</w:t>
      </w:r>
      <w:r w:rsidRPr="008D7B95">
        <w:rPr>
          <w:rFonts w:hAnsiTheme="minorHAnsi" w:cstheme="minorHAnsi"/>
          <w:b/>
          <w:sz w:val="24"/>
          <w:szCs w:val="24"/>
        </w:rPr>
        <w:t xml:space="preserve"> Verificarea domeniilor de intervenţie:</w:t>
      </w:r>
    </w:p>
    <w:p w:rsidR="00D92506" w:rsidRPr="008D7B95" w:rsidRDefault="00D92506" w:rsidP="00D92506">
      <w:pPr>
        <w:spacing w:after="0" w:line="240" w:lineRule="auto"/>
        <w:jc w:val="both"/>
        <w:rPr>
          <w:rFonts w:hAnsiTheme="minorHAnsi" w:cstheme="minorHAnsi"/>
          <w:sz w:val="24"/>
          <w:szCs w:val="24"/>
        </w:rPr>
      </w:pPr>
      <w:r w:rsidRPr="008D7B95">
        <w:rPr>
          <w:rFonts w:hAnsiTheme="minorHAnsi" w:cstheme="minorHAnsi"/>
          <w:sz w:val="24"/>
          <w:szCs w:val="24"/>
        </w:rPr>
        <w:t>Expertul va completa domeniile de intervenţie specifice proiectului.</w:t>
      </w:r>
    </w:p>
    <w:p w:rsidR="00D92506" w:rsidRPr="008D7B95" w:rsidRDefault="00D92506" w:rsidP="00D92506">
      <w:pPr>
        <w:numPr>
          <w:ilvl w:val="0"/>
          <w:numId w:val="2"/>
        </w:numPr>
        <w:spacing w:after="0" w:line="240" w:lineRule="auto"/>
        <w:jc w:val="both"/>
        <w:rPr>
          <w:rFonts w:hAnsiTheme="minorHAnsi" w:cstheme="minorHAnsi"/>
          <w:sz w:val="24"/>
          <w:szCs w:val="24"/>
        </w:rPr>
      </w:pPr>
      <w:r w:rsidRPr="008D7B95">
        <w:rPr>
          <w:rFonts w:hAnsiTheme="minorHAnsi" w:cstheme="minorHAnsi"/>
          <w:b/>
          <w:sz w:val="24"/>
          <w:szCs w:val="24"/>
        </w:rPr>
        <w:t>DomeniuI principal</w:t>
      </w:r>
      <w:r w:rsidRPr="008D7B95">
        <w:rPr>
          <w:rFonts w:hAnsiTheme="minorHAnsi" w:cstheme="minorHAnsi"/>
          <w:sz w:val="24"/>
          <w:szCs w:val="24"/>
        </w:rPr>
        <w:t xml:space="preserve"> – </w:t>
      </w:r>
      <w:r w:rsidRPr="008D7B95">
        <w:rPr>
          <w:rFonts w:hAnsiTheme="minorHAnsi" w:cstheme="minorHAnsi"/>
          <w:b/>
          <w:iCs/>
          <w:sz w:val="24"/>
          <w:szCs w:val="24"/>
        </w:rPr>
        <w:t xml:space="preserve">DI </w:t>
      </w:r>
      <w:r w:rsidRPr="008D7B95">
        <w:rPr>
          <w:rFonts w:hAnsiTheme="minorHAnsi" w:cstheme="minorHAnsi"/>
          <w:b/>
          <w:bCs/>
          <w:sz w:val="24"/>
          <w:szCs w:val="24"/>
        </w:rPr>
        <w:t xml:space="preserve">6A </w:t>
      </w:r>
      <w:r w:rsidRPr="008D7B95">
        <w:rPr>
          <w:rFonts w:hAnsiTheme="minorHAnsi" w:cstheme="minorHAnsi"/>
          <w:i/>
          <w:iCs/>
          <w:sz w:val="24"/>
          <w:szCs w:val="24"/>
        </w:rPr>
        <w:t>Facilitarea diversificării, a înființării și a dezvoltării de întreprinderi mici, precum și crearea de locuri de muncă.</w:t>
      </w:r>
    </w:p>
    <w:p w:rsidR="00D92506" w:rsidRPr="008D7B95" w:rsidRDefault="00D92506" w:rsidP="00A048E6">
      <w:pPr>
        <w:spacing w:after="0" w:line="240" w:lineRule="auto"/>
        <w:ind w:left="1440"/>
        <w:jc w:val="both"/>
        <w:rPr>
          <w:rFonts w:hAnsiTheme="minorHAnsi" w:cstheme="minorHAnsi"/>
          <w:bCs/>
          <w:sz w:val="24"/>
          <w:szCs w:val="24"/>
        </w:rPr>
      </w:pPr>
    </w:p>
    <w:bookmarkEnd w:id="2"/>
    <w:p w:rsidR="00D92506" w:rsidRPr="006F1C73" w:rsidRDefault="00D92506" w:rsidP="00D92506">
      <w:pPr>
        <w:tabs>
          <w:tab w:val="left" w:pos="3120"/>
          <w:tab w:val="center" w:pos="4320"/>
          <w:tab w:val="right" w:pos="8640"/>
        </w:tabs>
        <w:spacing w:after="0" w:line="240" w:lineRule="auto"/>
        <w:rPr>
          <w:rFonts w:hAnsiTheme="minorHAnsi" w:cstheme="minorHAnsi"/>
          <w:b/>
          <w:iCs/>
          <w:sz w:val="24"/>
          <w:szCs w:val="24"/>
          <w:highlight w:val="yellow"/>
          <w:lang w:eastAsia="en-US"/>
        </w:rPr>
      </w:pPr>
    </w:p>
    <w:p w:rsidR="00D92506" w:rsidRPr="008D7B95" w:rsidRDefault="00D92506" w:rsidP="00D92506">
      <w:pPr>
        <w:tabs>
          <w:tab w:val="left" w:pos="3120"/>
          <w:tab w:val="center" w:pos="4320"/>
          <w:tab w:val="right" w:pos="8640"/>
        </w:tabs>
        <w:spacing w:after="0" w:line="240" w:lineRule="auto"/>
        <w:rPr>
          <w:rFonts w:hAnsiTheme="minorHAnsi" w:cstheme="minorHAnsi"/>
          <w:b/>
          <w:iCs/>
          <w:sz w:val="24"/>
          <w:szCs w:val="24"/>
          <w:lang w:eastAsia="en-US"/>
        </w:rPr>
      </w:pPr>
      <w:r w:rsidRPr="008D7B95">
        <w:rPr>
          <w:rFonts w:hAnsiTheme="minorHAnsi" w:cstheme="minorHAnsi"/>
          <w:b/>
          <w:iCs/>
          <w:sz w:val="24"/>
          <w:szCs w:val="24"/>
          <w:lang w:eastAsia="en-US"/>
        </w:rPr>
        <w:t>5. Verificarea  indicatorilor de monitorizare</w:t>
      </w:r>
    </w:p>
    <w:p w:rsidR="00D92506" w:rsidRPr="008D7B95" w:rsidRDefault="00D92506" w:rsidP="00D92506">
      <w:pPr>
        <w:spacing w:after="0" w:line="240" w:lineRule="auto"/>
        <w:jc w:val="both"/>
        <w:rPr>
          <w:rFonts w:hAnsiTheme="minorHAnsi" w:cstheme="minorHAnsi"/>
          <w:sz w:val="24"/>
          <w:szCs w:val="24"/>
          <w:lang w:eastAsia="en-US"/>
        </w:rPr>
      </w:pPr>
      <w:r w:rsidRPr="008D7B95">
        <w:rPr>
          <w:rFonts w:hAnsiTheme="minorHAnsi" w:cstheme="minorHAnsi"/>
          <w:sz w:val="24"/>
          <w:szCs w:val="24"/>
          <w:lang w:eastAsia="en-US"/>
        </w:rPr>
        <w:t xml:space="preserve">Indicatorii de monitorizare, specifici măsurii </w:t>
      </w:r>
      <w:r w:rsidR="00A048E6">
        <w:rPr>
          <w:rFonts w:hAnsiTheme="minorHAnsi" w:cstheme="minorHAnsi"/>
          <w:sz w:val="24"/>
          <w:szCs w:val="24"/>
          <w:lang w:eastAsia="en-US"/>
        </w:rPr>
        <w:t>3</w:t>
      </w:r>
      <w:r w:rsidRPr="008D7B95">
        <w:rPr>
          <w:rFonts w:hAnsiTheme="minorHAnsi" w:cstheme="minorHAnsi"/>
          <w:sz w:val="24"/>
          <w:szCs w:val="24"/>
          <w:lang w:eastAsia="en-US"/>
        </w:rPr>
        <w:t xml:space="preserve"> prevazuti in Cererea de finantare sunt corect completaţi de catre solicitant? </w:t>
      </w:r>
    </w:p>
    <w:p w:rsidR="00D92506" w:rsidRPr="00D92506" w:rsidRDefault="00D92506" w:rsidP="00D92506">
      <w:pPr>
        <w:spacing w:after="0" w:line="240" w:lineRule="auto"/>
        <w:jc w:val="both"/>
        <w:rPr>
          <w:rFonts w:hAnsiTheme="minorHAnsi" w:cstheme="minorHAnsi"/>
          <w:b/>
          <w:i/>
          <w:sz w:val="24"/>
          <w:szCs w:val="24"/>
          <w:u w:val="single"/>
          <w:lang w:eastAsia="fr-FR"/>
        </w:rPr>
      </w:pPr>
      <w:r w:rsidRPr="008D7B95">
        <w:rPr>
          <w:rFonts w:hAnsiTheme="minorHAnsi" w:cstheme="minorHAnsi"/>
          <w:sz w:val="24"/>
          <w:szCs w:val="24"/>
        </w:rPr>
        <w:t>Se verifică corectitudinea acestora în cererea de finanțare iar î</w:t>
      </w:r>
      <w:r w:rsidRPr="008D7B95">
        <w:rPr>
          <w:rFonts w:hAnsiTheme="minorHAnsi" w:cstheme="minorHAnsi"/>
          <w:sz w:val="24"/>
          <w:szCs w:val="24"/>
          <w:lang w:eastAsia="en-US"/>
        </w:rPr>
        <w:t>n cazul</w:t>
      </w:r>
      <w:r w:rsidR="00A048E6">
        <w:rPr>
          <w:rFonts w:hAnsiTheme="minorHAnsi" w:cstheme="minorHAnsi"/>
          <w:sz w:val="24"/>
          <w:szCs w:val="24"/>
          <w:lang w:eastAsia="en-US"/>
        </w:rPr>
        <w:t xml:space="preserve"> </w:t>
      </w:r>
      <w:r w:rsidRPr="008D7B95">
        <w:rPr>
          <w:rFonts w:hAnsiTheme="minorHAnsi" w:cstheme="minorHAnsi"/>
          <w:sz w:val="24"/>
          <w:szCs w:val="24"/>
          <w:lang w:eastAsia="en-US"/>
        </w:rPr>
        <w:t>în care indicatorii nu coincid, expertul va corecta şi completa indicatorii rezultaţi în urma verificării criteriilor de eligibilitate.</w:t>
      </w:r>
    </w:p>
    <w:p w:rsidR="00D92506" w:rsidRPr="00D92506" w:rsidRDefault="00D92506" w:rsidP="00D92506">
      <w:pPr>
        <w:overflowPunct w:val="0"/>
        <w:autoSpaceDE w:val="0"/>
        <w:autoSpaceDN w:val="0"/>
        <w:adjustRightInd w:val="0"/>
        <w:spacing w:after="0" w:line="240" w:lineRule="auto"/>
        <w:textAlignment w:val="baseline"/>
        <w:rPr>
          <w:rFonts w:hAnsiTheme="minorHAnsi" w:cstheme="minorHAnsi"/>
          <w:b/>
          <w:bCs/>
          <w:iCs/>
          <w:sz w:val="24"/>
          <w:szCs w:val="24"/>
          <w:lang w:eastAsia="fr-FR"/>
        </w:rPr>
      </w:pPr>
    </w:p>
    <w:tbl>
      <w:tblPr>
        <w:tblW w:w="4812"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1"/>
        <w:gridCol w:w="1362"/>
        <w:gridCol w:w="973"/>
      </w:tblGrid>
      <w:tr w:rsidR="00D92506" w:rsidRPr="00B37EA4" w:rsidTr="00893A68">
        <w:trPr>
          <w:trHeight w:val="300"/>
        </w:trPr>
        <w:tc>
          <w:tcPr>
            <w:tcW w:w="3274" w:type="pct"/>
            <w:vMerge w:val="restart"/>
            <w:tcBorders>
              <w:top w:val="single" w:sz="4" w:space="0" w:color="auto"/>
            </w:tcBorders>
            <w:shd w:val="clear" w:color="auto" w:fill="auto"/>
          </w:tcPr>
          <w:p w:rsidR="00D92506" w:rsidRPr="00B37EA4" w:rsidRDefault="00D92506" w:rsidP="00D92506">
            <w:pPr>
              <w:spacing w:after="0" w:line="240" w:lineRule="auto"/>
              <w:jc w:val="both"/>
              <w:rPr>
                <w:rFonts w:eastAsia="Calibri" w:hAnsiTheme="minorHAnsi" w:cstheme="minorHAnsi"/>
                <w:b/>
                <w:bCs/>
                <w:sz w:val="24"/>
                <w:szCs w:val="24"/>
                <w:lang w:eastAsia="en-US"/>
              </w:rPr>
            </w:pPr>
            <w:r w:rsidRPr="00B37EA4">
              <w:rPr>
                <w:rFonts w:eastAsia="Calibri" w:hAnsiTheme="minorHAnsi" w:cstheme="minorHAnsi"/>
                <w:b/>
                <w:bCs/>
                <w:sz w:val="24"/>
                <w:szCs w:val="24"/>
                <w:lang w:eastAsia="en-US"/>
              </w:rPr>
              <w:t>6. Verificarea condiţiilor artificiale</w:t>
            </w:r>
          </w:p>
        </w:tc>
        <w:tc>
          <w:tcPr>
            <w:tcW w:w="1111" w:type="pct"/>
            <w:gridSpan w:val="2"/>
            <w:tcBorders>
              <w:top w:val="single" w:sz="4" w:space="0" w:color="auto"/>
            </w:tcBorders>
            <w:shd w:val="clear" w:color="auto" w:fill="auto"/>
          </w:tcPr>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
                <w:bCs/>
                <w:sz w:val="24"/>
                <w:szCs w:val="24"/>
                <w:lang w:eastAsia="fr-FR"/>
              </w:rPr>
            </w:pPr>
            <w:r w:rsidRPr="00B37EA4">
              <w:rPr>
                <w:rFonts w:hAnsiTheme="minorHAnsi" w:cstheme="minorHAnsi"/>
                <w:b/>
                <w:bCs/>
                <w:sz w:val="24"/>
                <w:szCs w:val="24"/>
                <w:lang w:eastAsia="fr-FR"/>
              </w:rPr>
              <w:t>Verificare efectuată</w:t>
            </w:r>
          </w:p>
        </w:tc>
      </w:tr>
      <w:tr w:rsidR="00D92506" w:rsidRPr="00B37EA4" w:rsidTr="00893A68">
        <w:trPr>
          <w:trHeight w:val="294"/>
        </w:trPr>
        <w:tc>
          <w:tcPr>
            <w:tcW w:w="3274" w:type="pct"/>
            <w:vMerge/>
            <w:tcBorders>
              <w:bottom w:val="single" w:sz="4" w:space="0" w:color="auto"/>
            </w:tcBorders>
            <w:shd w:val="clear" w:color="auto" w:fill="auto"/>
          </w:tcPr>
          <w:p w:rsidR="00D92506" w:rsidRPr="00B37EA4" w:rsidRDefault="00D92506" w:rsidP="00D92506">
            <w:pPr>
              <w:spacing w:after="0" w:line="240" w:lineRule="auto"/>
              <w:jc w:val="both"/>
              <w:rPr>
                <w:rFonts w:eastAsia="Calibri" w:hAnsiTheme="minorHAnsi" w:cstheme="minorHAnsi"/>
                <w:b/>
                <w:bCs/>
                <w:sz w:val="24"/>
                <w:szCs w:val="24"/>
                <w:lang w:eastAsia="en-US"/>
              </w:rPr>
            </w:pPr>
          </w:p>
        </w:tc>
        <w:tc>
          <w:tcPr>
            <w:tcW w:w="648" w:type="pct"/>
            <w:tcBorders>
              <w:top w:val="single" w:sz="4" w:space="0" w:color="auto"/>
              <w:bottom w:val="single" w:sz="4" w:space="0" w:color="auto"/>
            </w:tcBorders>
            <w:shd w:val="clear" w:color="auto" w:fill="auto"/>
          </w:tcPr>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
                <w:bCs/>
                <w:sz w:val="24"/>
                <w:szCs w:val="24"/>
                <w:lang w:eastAsia="fr-FR"/>
              </w:rPr>
            </w:pPr>
            <w:r w:rsidRPr="00B37EA4">
              <w:rPr>
                <w:rFonts w:hAnsiTheme="minorHAnsi" w:cstheme="minorHAnsi"/>
                <w:b/>
                <w:bCs/>
                <w:sz w:val="24"/>
                <w:szCs w:val="24"/>
                <w:lang w:eastAsia="fr-FR"/>
              </w:rPr>
              <w:t>DA</w:t>
            </w:r>
          </w:p>
        </w:tc>
        <w:tc>
          <w:tcPr>
            <w:tcW w:w="462" w:type="pct"/>
            <w:tcBorders>
              <w:top w:val="single" w:sz="4" w:space="0" w:color="auto"/>
              <w:bottom w:val="single" w:sz="4" w:space="0" w:color="auto"/>
            </w:tcBorders>
          </w:tcPr>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
                <w:bCs/>
                <w:sz w:val="24"/>
                <w:szCs w:val="24"/>
                <w:lang w:eastAsia="fr-FR"/>
              </w:rPr>
            </w:pPr>
            <w:r w:rsidRPr="00B37EA4">
              <w:rPr>
                <w:rFonts w:hAnsiTheme="minorHAnsi" w:cstheme="minorHAnsi"/>
                <w:b/>
                <w:bCs/>
                <w:sz w:val="24"/>
                <w:szCs w:val="24"/>
                <w:lang w:eastAsia="fr-FR"/>
              </w:rPr>
              <w:t>NU</w:t>
            </w:r>
          </w:p>
        </w:tc>
      </w:tr>
      <w:tr w:rsidR="00D92506" w:rsidRPr="00B37EA4" w:rsidTr="00893A68">
        <w:trPr>
          <w:trHeight w:val="5314"/>
        </w:trPr>
        <w:tc>
          <w:tcPr>
            <w:tcW w:w="3274" w:type="pct"/>
            <w:tcBorders>
              <w:top w:val="single" w:sz="4" w:space="0" w:color="auto"/>
              <w:bottom w:val="single" w:sz="4" w:space="0" w:color="auto"/>
            </w:tcBorders>
            <w:shd w:val="clear" w:color="auto" w:fill="auto"/>
          </w:tcPr>
          <w:p w:rsidR="00D92506" w:rsidRPr="00B37EA4" w:rsidRDefault="00D92506" w:rsidP="00D92506">
            <w:pPr>
              <w:spacing w:after="0" w:line="240" w:lineRule="auto"/>
              <w:jc w:val="both"/>
              <w:rPr>
                <w:rFonts w:eastAsia="Calibri" w:hAnsiTheme="minorHAnsi" w:cstheme="minorHAnsi"/>
                <w:b/>
                <w:sz w:val="24"/>
                <w:szCs w:val="24"/>
                <w:lang w:eastAsia="en-US"/>
              </w:rPr>
            </w:pPr>
            <w:r w:rsidRPr="00B37EA4">
              <w:rPr>
                <w:rFonts w:eastAsia="Calibri" w:hAnsiTheme="minorHAnsi" w:cstheme="minorHAnsi"/>
                <w:b/>
                <w:sz w:val="24"/>
                <w:szCs w:val="24"/>
                <w:lang w:eastAsia="en-US"/>
              </w:rPr>
              <w:lastRenderedPageBreak/>
              <w:t>Au fost identificate în proiect următoarele elemente comune care pot conduce la verificări suplimentare vizând crearea unor condiţii artificiale</w:t>
            </w:r>
          </w:p>
          <w:p w:rsidR="00D92506" w:rsidRPr="00B37EA4" w:rsidRDefault="00D92506" w:rsidP="00D92506">
            <w:pPr>
              <w:numPr>
                <w:ilvl w:val="0"/>
                <w:numId w:val="1"/>
              </w:num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Acelaşi sediu social se regăseşte la două sau mai multe proiecte?</w:t>
            </w:r>
          </w:p>
          <w:p w:rsidR="00D92506" w:rsidRPr="00B37EA4" w:rsidRDefault="00D92506" w:rsidP="00D92506">
            <w:pPr>
              <w:numPr>
                <w:ilvl w:val="0"/>
                <w:numId w:val="1"/>
              </w:num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Acelaşi amplasament (sat/comună) al proiectului se regăseşte la două  sau mai multe proiecte?</w:t>
            </w:r>
          </w:p>
          <w:p w:rsidR="00D92506" w:rsidRPr="00B37EA4" w:rsidRDefault="00D92506" w:rsidP="00D92506">
            <w:pPr>
              <w:numPr>
                <w:ilvl w:val="0"/>
                <w:numId w:val="1"/>
              </w:num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Acelaşi administrator/reprezentant legal al proiectului se regăseşte la două  sau mai multe proiecte?</w:t>
            </w:r>
          </w:p>
          <w:p w:rsidR="00D92506" w:rsidRPr="00B37EA4" w:rsidRDefault="00D92506" w:rsidP="00D92506">
            <w:pPr>
              <w:numPr>
                <w:ilvl w:val="0"/>
                <w:numId w:val="1"/>
              </w:numPr>
              <w:spacing w:after="0" w:line="240" w:lineRule="auto"/>
              <w:jc w:val="both"/>
              <w:rPr>
                <w:rFonts w:eastAsia="Calibri" w:hAnsiTheme="minorHAnsi" w:cstheme="minorHAnsi"/>
                <w:b/>
                <w:bCs/>
                <w:i/>
                <w:sz w:val="24"/>
                <w:szCs w:val="24"/>
                <w:lang w:eastAsia="en-US"/>
              </w:rPr>
            </w:pPr>
            <w:r w:rsidRPr="00B37EA4">
              <w:rPr>
                <w:rFonts w:eastAsia="Calibri" w:hAnsiTheme="minorHAnsi" w:cstheme="minorHAnsi"/>
                <w:sz w:val="24"/>
                <w:szCs w:val="24"/>
                <w:lang w:eastAsia="en-US"/>
              </w:rPr>
              <w:t xml:space="preserve"> Acelaşi consultant al proiectului se regăseşte la două  sau mai multe proiecte?</w:t>
            </w:r>
          </w:p>
          <w:p w:rsidR="00D92506" w:rsidRPr="00B37EA4" w:rsidRDefault="00D92506" w:rsidP="00D92506">
            <w:pPr>
              <w:numPr>
                <w:ilvl w:val="0"/>
                <w:numId w:val="1"/>
              </w:numPr>
              <w:spacing w:after="0" w:line="240" w:lineRule="auto"/>
              <w:jc w:val="both"/>
              <w:rPr>
                <w:rFonts w:eastAsia="Calibri" w:hAnsiTheme="minorHAnsi" w:cstheme="minorHAnsi"/>
                <w:b/>
                <w:bCs/>
                <w:i/>
                <w:sz w:val="24"/>
                <w:szCs w:val="24"/>
                <w:lang w:eastAsia="en-US"/>
              </w:rPr>
            </w:pPr>
            <w:r w:rsidRPr="00B37EA4">
              <w:rPr>
                <w:rFonts w:eastAsia="Calibri" w:hAnsiTheme="minorHAnsi" w:cstheme="minorHAnsi"/>
                <w:sz w:val="24"/>
                <w:szCs w:val="24"/>
                <w:lang w:eastAsia="en-US"/>
              </w:rPr>
              <w:t xml:space="preserve">Sediul social si/sau punctul (punctele) de lucru/amplasamentul investitiei propuse sunt invecinate cu cel/cele ale unui alt proiect finantat FEADR ? </w:t>
            </w:r>
          </w:p>
          <w:p w:rsidR="00D92506" w:rsidRPr="00B37EA4" w:rsidRDefault="00D92506" w:rsidP="00D92506">
            <w:pPr>
              <w:numPr>
                <w:ilvl w:val="0"/>
                <w:numId w:val="1"/>
              </w:numPr>
              <w:spacing w:after="0" w:line="240" w:lineRule="auto"/>
              <w:jc w:val="both"/>
              <w:rPr>
                <w:rFonts w:eastAsia="Calibri" w:hAnsiTheme="minorHAnsi" w:cstheme="minorHAnsi"/>
                <w:b/>
                <w:bCs/>
                <w:i/>
                <w:sz w:val="24"/>
                <w:szCs w:val="24"/>
                <w:lang w:eastAsia="en-US"/>
              </w:rPr>
            </w:pPr>
            <w:r w:rsidRPr="00B37EA4">
              <w:rPr>
                <w:rFonts w:eastAsia="Calibri" w:hAnsiTheme="minorHAnsi" w:cstheme="minorHAnsi"/>
                <w:sz w:val="24"/>
                <w:szCs w:val="24"/>
                <w:lang w:eastAsia="en-US"/>
              </w:rPr>
              <w:t>Sunt identificate în cadrul proiectului alte legături între solicitant și persoana fizică/juridică de la care a fost închiriat/cumpărat terenul/clădirea?</w:t>
            </w:r>
          </w:p>
          <w:p w:rsidR="00D92506" w:rsidRPr="00B37EA4" w:rsidRDefault="00D92506" w:rsidP="00D92506">
            <w:pPr>
              <w:numPr>
                <w:ilvl w:val="0"/>
                <w:numId w:val="1"/>
              </w:numPr>
              <w:spacing w:after="0" w:line="240" w:lineRule="auto"/>
              <w:jc w:val="both"/>
              <w:rPr>
                <w:rFonts w:eastAsia="Calibri" w:hAnsiTheme="minorHAnsi" w:cstheme="minorHAnsi"/>
                <w:b/>
                <w:bCs/>
                <w:i/>
                <w:sz w:val="24"/>
                <w:szCs w:val="24"/>
                <w:lang w:eastAsia="en-US"/>
              </w:rPr>
            </w:pPr>
            <w:r w:rsidRPr="00B37EA4">
              <w:rPr>
                <w:rFonts w:eastAsia="Calibri" w:hAnsiTheme="minorHAnsi" w:cstheme="minorHAnsi"/>
                <w:sz w:val="24"/>
                <w:szCs w:val="24"/>
                <w:lang w:eastAsia="en-US"/>
              </w:rPr>
              <w:t xml:space="preserve">Altele*    </w:t>
            </w:r>
          </w:p>
        </w:tc>
        <w:tc>
          <w:tcPr>
            <w:tcW w:w="648" w:type="pct"/>
            <w:tcBorders>
              <w:top w:val="single" w:sz="4" w:space="0" w:color="auto"/>
              <w:bottom w:val="single" w:sz="4" w:space="0" w:color="auto"/>
            </w:tcBorders>
            <w:shd w:val="clear" w:color="auto" w:fill="auto"/>
          </w:tcPr>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r w:rsidRPr="00B37EA4">
              <w:rPr>
                <w:rFonts w:hAnsiTheme="minorHAnsi" w:cstheme="minorHAnsi"/>
                <w:bCs/>
                <w:sz w:val="24"/>
                <w:szCs w:val="24"/>
                <w:lang w:eastAsia="fr-FR"/>
              </w:rPr>
              <w:sym w:font="Wingdings" w:char="F06F"/>
            </w: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r w:rsidRPr="00B37EA4">
              <w:rPr>
                <w:rFonts w:hAnsiTheme="minorHAnsi" w:cstheme="minorHAnsi"/>
                <w:bCs/>
                <w:sz w:val="24"/>
                <w:szCs w:val="24"/>
                <w:lang w:eastAsia="fr-FR"/>
              </w:rPr>
              <w:sym w:font="Wingdings" w:char="F06F"/>
            </w: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r w:rsidRPr="00B37EA4">
              <w:rPr>
                <w:rFonts w:hAnsiTheme="minorHAnsi" w:cstheme="minorHAnsi"/>
                <w:bCs/>
                <w:sz w:val="24"/>
                <w:szCs w:val="24"/>
                <w:lang w:eastAsia="fr-FR"/>
              </w:rPr>
              <w:sym w:font="Wingdings" w:char="F06F"/>
            </w: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r w:rsidRPr="00B37EA4">
              <w:rPr>
                <w:rFonts w:hAnsiTheme="minorHAnsi" w:cstheme="minorHAnsi"/>
                <w:bCs/>
                <w:sz w:val="24"/>
                <w:szCs w:val="24"/>
                <w:lang w:eastAsia="fr-FR"/>
              </w:rPr>
              <w:sym w:font="Wingdings" w:char="F06F"/>
            </w: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r w:rsidRPr="00B37EA4">
              <w:rPr>
                <w:rFonts w:hAnsiTheme="minorHAnsi" w:cstheme="minorHAnsi"/>
                <w:bCs/>
                <w:sz w:val="24"/>
                <w:szCs w:val="24"/>
                <w:lang w:eastAsia="fr-FR"/>
              </w:rPr>
              <w:sym w:font="Wingdings" w:char="F06F"/>
            </w:r>
          </w:p>
          <w:p w:rsidR="00D92506" w:rsidRPr="00B37EA4" w:rsidRDefault="00D92506" w:rsidP="00D92506">
            <w:pPr>
              <w:overflowPunct w:val="0"/>
              <w:autoSpaceDE w:val="0"/>
              <w:autoSpaceDN w:val="0"/>
              <w:adjustRightInd w:val="0"/>
              <w:spacing w:after="0" w:line="240" w:lineRule="auto"/>
              <w:textAlignment w:val="baseline"/>
              <w:rPr>
                <w:rFonts w:eastAsia="Calibri"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eastAsia="Calibri" w:hAnsiTheme="minorHAnsi" w:cstheme="minorHAnsi"/>
                <w:bCs/>
                <w:sz w:val="24"/>
                <w:szCs w:val="24"/>
                <w:lang w:eastAsia="fr-FR"/>
              </w:rPr>
            </w:pPr>
            <w:r w:rsidRPr="00B37EA4">
              <w:rPr>
                <w:rFonts w:eastAsia="Calibri" w:hAnsiTheme="minorHAnsi" w:cstheme="minorHAnsi"/>
                <w:bCs/>
                <w:sz w:val="24"/>
                <w:szCs w:val="24"/>
                <w:lang w:eastAsia="fr-FR"/>
              </w:rPr>
              <w:sym w:font="Wingdings" w:char="F06F"/>
            </w:r>
          </w:p>
          <w:p w:rsidR="00D92506" w:rsidRPr="00B37EA4" w:rsidRDefault="00D92506" w:rsidP="00D92506">
            <w:pPr>
              <w:overflowPunct w:val="0"/>
              <w:autoSpaceDE w:val="0"/>
              <w:autoSpaceDN w:val="0"/>
              <w:adjustRightInd w:val="0"/>
              <w:spacing w:after="0" w:line="240" w:lineRule="auto"/>
              <w:jc w:val="center"/>
              <w:textAlignment w:val="baseline"/>
              <w:rPr>
                <w:rFonts w:eastAsia="Calibri"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eastAsia="Calibri" w:hAnsiTheme="minorHAnsi" w:cstheme="minorHAnsi"/>
                <w:bCs/>
                <w:sz w:val="24"/>
                <w:szCs w:val="24"/>
                <w:lang w:eastAsia="fr-FR"/>
              </w:rPr>
            </w:pPr>
            <w:r w:rsidRPr="00B37EA4">
              <w:rPr>
                <w:rFonts w:eastAsia="Calibri" w:hAnsiTheme="minorHAnsi" w:cstheme="minorHAnsi"/>
                <w:bCs/>
                <w:sz w:val="24"/>
                <w:szCs w:val="24"/>
                <w:lang w:eastAsia="fr-FR"/>
              </w:rPr>
              <w:sym w:font="Wingdings" w:char="F06F"/>
            </w:r>
          </w:p>
        </w:tc>
        <w:tc>
          <w:tcPr>
            <w:tcW w:w="462" w:type="pct"/>
            <w:tcBorders>
              <w:top w:val="single" w:sz="4" w:space="0" w:color="auto"/>
              <w:bottom w:val="single" w:sz="4" w:space="0" w:color="auto"/>
            </w:tcBorders>
          </w:tcPr>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r w:rsidRPr="00B37EA4">
              <w:rPr>
                <w:rFonts w:hAnsiTheme="minorHAnsi" w:cstheme="minorHAnsi"/>
                <w:bCs/>
                <w:sz w:val="24"/>
                <w:szCs w:val="24"/>
                <w:lang w:eastAsia="fr-FR"/>
              </w:rPr>
              <w:sym w:font="Wingdings" w:char="F06F"/>
            </w: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r w:rsidRPr="00B37EA4">
              <w:rPr>
                <w:rFonts w:hAnsiTheme="minorHAnsi" w:cstheme="minorHAnsi"/>
                <w:bCs/>
                <w:sz w:val="24"/>
                <w:szCs w:val="24"/>
                <w:lang w:eastAsia="fr-FR"/>
              </w:rPr>
              <w:sym w:font="Wingdings" w:char="F06F"/>
            </w:r>
          </w:p>
          <w:p w:rsidR="00D92506" w:rsidRPr="00B37EA4" w:rsidRDefault="00D92506" w:rsidP="00D92506">
            <w:pPr>
              <w:overflowPunct w:val="0"/>
              <w:autoSpaceDE w:val="0"/>
              <w:autoSpaceDN w:val="0"/>
              <w:adjustRightInd w:val="0"/>
              <w:spacing w:after="0" w:line="240" w:lineRule="auto"/>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r w:rsidRPr="00B37EA4">
              <w:rPr>
                <w:rFonts w:hAnsiTheme="minorHAnsi" w:cstheme="minorHAnsi"/>
                <w:bCs/>
                <w:sz w:val="24"/>
                <w:szCs w:val="24"/>
                <w:lang w:eastAsia="fr-FR"/>
              </w:rPr>
              <w:sym w:font="Wingdings" w:char="F06F"/>
            </w:r>
          </w:p>
          <w:p w:rsidR="00D92506" w:rsidRPr="00B37EA4" w:rsidRDefault="00D92506" w:rsidP="00D92506">
            <w:pPr>
              <w:overflowPunct w:val="0"/>
              <w:autoSpaceDE w:val="0"/>
              <w:autoSpaceDN w:val="0"/>
              <w:adjustRightInd w:val="0"/>
              <w:spacing w:after="0" w:line="240" w:lineRule="auto"/>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r w:rsidRPr="00B37EA4">
              <w:rPr>
                <w:rFonts w:hAnsiTheme="minorHAnsi" w:cstheme="minorHAnsi"/>
                <w:bCs/>
                <w:sz w:val="24"/>
                <w:szCs w:val="24"/>
                <w:lang w:eastAsia="fr-FR"/>
              </w:rPr>
              <w:sym w:font="Wingdings" w:char="F06F"/>
            </w: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textAlignment w:val="baseline"/>
              <w:rPr>
                <w:rFonts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r w:rsidRPr="00B37EA4">
              <w:rPr>
                <w:rFonts w:hAnsiTheme="minorHAnsi" w:cstheme="minorHAnsi"/>
                <w:bCs/>
                <w:sz w:val="24"/>
                <w:szCs w:val="24"/>
                <w:lang w:eastAsia="fr-FR"/>
              </w:rPr>
              <w:sym w:font="Wingdings" w:char="F06F"/>
            </w:r>
          </w:p>
          <w:p w:rsidR="00D92506" w:rsidRPr="00B37EA4" w:rsidRDefault="00D92506" w:rsidP="00D92506">
            <w:pPr>
              <w:overflowPunct w:val="0"/>
              <w:autoSpaceDE w:val="0"/>
              <w:autoSpaceDN w:val="0"/>
              <w:adjustRightInd w:val="0"/>
              <w:spacing w:after="0" w:line="240" w:lineRule="auto"/>
              <w:textAlignment w:val="baseline"/>
              <w:rPr>
                <w:rFonts w:eastAsia="Calibri"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eastAsia="Calibri" w:hAnsiTheme="minorHAnsi" w:cstheme="minorHAnsi"/>
                <w:bCs/>
                <w:sz w:val="24"/>
                <w:szCs w:val="24"/>
                <w:lang w:eastAsia="fr-FR"/>
              </w:rPr>
            </w:pPr>
            <w:r w:rsidRPr="00B37EA4">
              <w:rPr>
                <w:rFonts w:eastAsia="Calibri" w:hAnsiTheme="minorHAnsi" w:cstheme="minorHAnsi"/>
                <w:bCs/>
                <w:sz w:val="24"/>
                <w:szCs w:val="24"/>
                <w:lang w:eastAsia="fr-FR"/>
              </w:rPr>
              <w:sym w:font="Wingdings" w:char="F06F"/>
            </w:r>
          </w:p>
          <w:p w:rsidR="00D92506" w:rsidRPr="00B37EA4" w:rsidRDefault="00D92506" w:rsidP="00D92506">
            <w:pPr>
              <w:overflowPunct w:val="0"/>
              <w:autoSpaceDE w:val="0"/>
              <w:autoSpaceDN w:val="0"/>
              <w:adjustRightInd w:val="0"/>
              <w:spacing w:after="0" w:line="240" w:lineRule="auto"/>
              <w:textAlignment w:val="baseline"/>
              <w:rPr>
                <w:rFonts w:eastAsia="Calibri" w:hAnsiTheme="minorHAnsi" w:cstheme="minorHAnsi"/>
                <w:bCs/>
                <w:sz w:val="24"/>
                <w:szCs w:val="24"/>
                <w:lang w:eastAsia="fr-FR"/>
              </w:rPr>
            </w:pPr>
          </w:p>
          <w:p w:rsidR="00D92506" w:rsidRPr="00B37EA4" w:rsidRDefault="00D92506" w:rsidP="00D92506">
            <w:pPr>
              <w:overflowPunct w:val="0"/>
              <w:autoSpaceDE w:val="0"/>
              <w:autoSpaceDN w:val="0"/>
              <w:adjustRightInd w:val="0"/>
              <w:spacing w:after="0" w:line="240" w:lineRule="auto"/>
              <w:jc w:val="center"/>
              <w:textAlignment w:val="baseline"/>
              <w:rPr>
                <w:rFonts w:eastAsia="Calibri" w:hAnsiTheme="minorHAnsi" w:cstheme="minorHAnsi"/>
                <w:bCs/>
                <w:sz w:val="24"/>
                <w:szCs w:val="24"/>
                <w:lang w:eastAsia="fr-FR"/>
              </w:rPr>
            </w:pPr>
            <w:r w:rsidRPr="00B37EA4">
              <w:rPr>
                <w:rFonts w:eastAsia="Calibri" w:hAnsiTheme="minorHAnsi" w:cstheme="minorHAnsi"/>
                <w:bCs/>
                <w:sz w:val="24"/>
                <w:szCs w:val="24"/>
                <w:lang w:eastAsia="fr-FR"/>
              </w:rPr>
              <w:sym w:font="Wingdings" w:char="F06F"/>
            </w:r>
          </w:p>
        </w:tc>
      </w:tr>
      <w:tr w:rsidR="00D92506" w:rsidRPr="006F1C73" w:rsidTr="00893A68">
        <w:trPr>
          <w:trHeight w:val="564"/>
        </w:trPr>
        <w:tc>
          <w:tcPr>
            <w:tcW w:w="3274" w:type="pct"/>
            <w:tcBorders>
              <w:top w:val="single" w:sz="4" w:space="0" w:color="auto"/>
              <w:bottom w:val="single" w:sz="4" w:space="0" w:color="auto"/>
            </w:tcBorders>
            <w:shd w:val="clear" w:color="auto" w:fill="auto"/>
          </w:tcPr>
          <w:p w:rsidR="00D92506" w:rsidRPr="00B37EA4" w:rsidRDefault="00D92506" w:rsidP="00D92506">
            <w:pPr>
              <w:spacing w:after="0" w:line="240" w:lineRule="auto"/>
              <w:jc w:val="both"/>
              <w:rPr>
                <w:rFonts w:eastAsia="Calibri" w:hAnsiTheme="minorHAnsi" w:cstheme="minorHAnsi"/>
                <w:b/>
                <w:sz w:val="24"/>
                <w:szCs w:val="24"/>
                <w:lang w:eastAsia="en-US"/>
              </w:rPr>
            </w:pPr>
            <w:r w:rsidRPr="00B37EA4">
              <w:rPr>
                <w:rFonts w:eastAsia="Calibri" w:hAnsiTheme="minorHAnsi" w:cstheme="minorHAnsi"/>
                <w:b/>
                <w:sz w:val="24"/>
                <w:szCs w:val="24"/>
                <w:lang w:eastAsia="en-US"/>
              </w:rPr>
              <w:t xml:space="preserve">Declaratii </w:t>
            </w:r>
            <w:r w:rsidRPr="00B37EA4">
              <w:rPr>
                <w:rFonts w:eastAsia="Calibri" w:hAnsiTheme="minorHAnsi" w:cstheme="minorHAnsi"/>
                <w:sz w:val="24"/>
                <w:szCs w:val="24"/>
                <w:lang w:eastAsia="en-US"/>
              </w:rPr>
              <w:t>partea F a Cererii de finantare</w:t>
            </w:r>
          </w:p>
          <w:p w:rsidR="00D92506" w:rsidRPr="00B37EA4" w:rsidRDefault="00D92506" w:rsidP="00D92506">
            <w:pPr>
              <w:spacing w:after="0" w:line="240" w:lineRule="auto"/>
              <w:jc w:val="both"/>
              <w:rPr>
                <w:rFonts w:eastAsia="Calibri" w:hAnsiTheme="minorHAnsi" w:cstheme="minorHAnsi"/>
                <w:b/>
                <w:sz w:val="24"/>
                <w:szCs w:val="24"/>
                <w:lang w:eastAsia="en-US"/>
              </w:rPr>
            </w:pPr>
            <w:r w:rsidRPr="00B37EA4">
              <w:rPr>
                <w:rFonts w:eastAsia="Calibri" w:hAnsiTheme="minorHAnsi" w:cstheme="minorHAnsi"/>
                <w:b/>
                <w:sz w:val="24"/>
                <w:szCs w:val="24"/>
                <w:lang w:eastAsia="en-US"/>
              </w:rPr>
              <w:t>Registrul Cererilor de Finantare</w:t>
            </w:r>
          </w:p>
          <w:p w:rsidR="00D92506" w:rsidRPr="00B37EA4" w:rsidRDefault="00D92506" w:rsidP="00D92506">
            <w:pPr>
              <w:spacing w:after="0" w:line="240" w:lineRule="auto"/>
              <w:jc w:val="both"/>
              <w:rPr>
                <w:rFonts w:eastAsia="Calibri" w:hAnsiTheme="minorHAnsi" w:cstheme="minorHAnsi"/>
                <w:b/>
                <w:sz w:val="24"/>
                <w:szCs w:val="24"/>
                <w:lang w:eastAsia="en-US"/>
              </w:rPr>
            </w:pPr>
            <w:r w:rsidRPr="00B37EA4">
              <w:rPr>
                <w:rFonts w:eastAsia="Calibri" w:hAnsiTheme="minorHAnsi" w:cstheme="minorHAnsi"/>
                <w:b/>
                <w:sz w:val="24"/>
                <w:szCs w:val="24"/>
                <w:lang w:eastAsia="en-US"/>
              </w:rPr>
              <w:t>Planul de afaceri si documentele depuse la Cererea de Finantare</w:t>
            </w:r>
          </w:p>
        </w:tc>
        <w:tc>
          <w:tcPr>
            <w:tcW w:w="648" w:type="pct"/>
            <w:tcBorders>
              <w:top w:val="single" w:sz="4" w:space="0" w:color="auto"/>
              <w:bottom w:val="single" w:sz="4" w:space="0" w:color="auto"/>
            </w:tcBorders>
            <w:shd w:val="clear" w:color="auto" w:fill="auto"/>
          </w:tcPr>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p>
        </w:tc>
        <w:tc>
          <w:tcPr>
            <w:tcW w:w="462" w:type="pct"/>
            <w:tcBorders>
              <w:top w:val="single" w:sz="4" w:space="0" w:color="auto"/>
              <w:bottom w:val="single" w:sz="4" w:space="0" w:color="auto"/>
            </w:tcBorders>
          </w:tcPr>
          <w:p w:rsidR="00D92506" w:rsidRPr="00B37EA4" w:rsidRDefault="00D92506" w:rsidP="00D92506">
            <w:pPr>
              <w:overflowPunct w:val="0"/>
              <w:autoSpaceDE w:val="0"/>
              <w:autoSpaceDN w:val="0"/>
              <w:adjustRightInd w:val="0"/>
              <w:spacing w:after="0" w:line="240" w:lineRule="auto"/>
              <w:jc w:val="center"/>
              <w:textAlignment w:val="baseline"/>
              <w:rPr>
                <w:rFonts w:hAnsiTheme="minorHAnsi" w:cstheme="minorHAnsi"/>
                <w:bCs/>
                <w:sz w:val="24"/>
                <w:szCs w:val="24"/>
                <w:lang w:eastAsia="fr-FR"/>
              </w:rPr>
            </w:pPr>
          </w:p>
        </w:tc>
      </w:tr>
    </w:tbl>
    <w:p w:rsidR="00D92506" w:rsidRPr="006F1C73" w:rsidRDefault="00D92506" w:rsidP="00D92506">
      <w:pPr>
        <w:spacing w:after="0" w:line="240" w:lineRule="auto"/>
        <w:jc w:val="both"/>
        <w:rPr>
          <w:rFonts w:eastAsia="Calibri" w:hAnsiTheme="minorHAnsi" w:cstheme="minorHAnsi"/>
          <w:sz w:val="24"/>
          <w:szCs w:val="24"/>
          <w:highlight w:val="yellow"/>
          <w:lang w:eastAsia="en-US"/>
        </w:rPr>
      </w:pPr>
    </w:p>
    <w:p w:rsidR="00D92506" w:rsidRPr="00B37EA4" w:rsidRDefault="00D92506" w:rsidP="00D92506">
      <w:p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*Alte elemente care pot conduce la concluzia ca solicitantul a creat conditii artificiale pentru accesarea fondurilor nerambursabile</w:t>
      </w:r>
    </w:p>
    <w:p w:rsidR="00D92506" w:rsidRPr="00B37EA4" w:rsidRDefault="00D92506" w:rsidP="00D92506">
      <w:p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OBSERVAȚII: ..............................................................................................................................................</w:t>
      </w:r>
    </w:p>
    <w:p w:rsidR="00D92506" w:rsidRPr="00B37EA4" w:rsidRDefault="00D92506" w:rsidP="00D92506">
      <w:pPr>
        <w:spacing w:after="0" w:line="240" w:lineRule="auto"/>
        <w:rPr>
          <w:rFonts w:eastAsia="Calibri" w:hAnsiTheme="minorHAnsi" w:cstheme="minorHAnsi"/>
          <w:b/>
          <w:bCs/>
          <w:sz w:val="24"/>
          <w:szCs w:val="24"/>
          <w:lang w:eastAsia="en-US"/>
        </w:rPr>
      </w:pPr>
      <w:r w:rsidRPr="00B37EA4">
        <w:rPr>
          <w:rFonts w:eastAsia="Calibri" w:hAnsiTheme="minorHAnsi" w:cstheme="minorHAnsi"/>
          <w:b/>
          <w:bCs/>
          <w:sz w:val="24"/>
          <w:szCs w:val="24"/>
          <w:lang w:eastAsia="en-US"/>
        </w:rPr>
        <w:t xml:space="preserve">Solicitantul a creat condiţii artificiale necesare pentru a beneficia de plăţi (sprijin) şi a obţine astfel un avantaj care contravine obiectivelor măsurii? </w:t>
      </w:r>
    </w:p>
    <w:p w:rsidR="00D92506" w:rsidRPr="00B37EA4" w:rsidRDefault="00D92506" w:rsidP="00D92506">
      <w:pPr>
        <w:spacing w:after="0" w:line="240" w:lineRule="auto"/>
        <w:rPr>
          <w:rFonts w:eastAsia="Calibri" w:hAnsiTheme="minorHAnsi" w:cstheme="minorHAnsi"/>
          <w:b/>
          <w:bCs/>
          <w:sz w:val="24"/>
          <w:szCs w:val="24"/>
          <w:lang w:eastAsia="en-US"/>
        </w:rPr>
      </w:pPr>
    </w:p>
    <w:p w:rsidR="00D92506" w:rsidRPr="00D92506" w:rsidRDefault="00D92506" w:rsidP="00D92506">
      <w:pPr>
        <w:spacing w:after="0" w:line="240" w:lineRule="auto"/>
        <w:rPr>
          <w:rFonts w:hAnsiTheme="minorHAnsi" w:cstheme="minorHAnsi"/>
          <w:bCs/>
          <w:sz w:val="24"/>
          <w:szCs w:val="24"/>
          <w:lang w:eastAsia="en-US"/>
        </w:rPr>
      </w:pPr>
      <w:r w:rsidRPr="00B37EA4">
        <w:rPr>
          <w:rFonts w:eastAsia="Calibri" w:hAnsiTheme="minorHAnsi" w:cstheme="minorHAnsi"/>
          <w:b/>
          <w:bCs/>
          <w:sz w:val="24"/>
          <w:szCs w:val="24"/>
          <w:lang w:eastAsia="en-US"/>
        </w:rPr>
        <w:t xml:space="preserve">DA </w:t>
      </w:r>
      <w:r w:rsidRPr="00B37EA4">
        <w:rPr>
          <w:rFonts w:eastAsia="Calibri" w:hAnsiTheme="minorHAnsi" w:cstheme="minorHAnsi"/>
          <w:bCs/>
          <w:sz w:val="24"/>
          <w:szCs w:val="24"/>
          <w:lang w:eastAsia="fr-FR"/>
        </w:rPr>
        <w:sym w:font="Wingdings" w:char="F06F"/>
      </w:r>
      <w:r w:rsidRPr="00B37EA4">
        <w:rPr>
          <w:rFonts w:eastAsia="Calibri" w:hAnsiTheme="minorHAnsi" w:cstheme="minorHAnsi"/>
          <w:b/>
          <w:bCs/>
          <w:sz w:val="24"/>
          <w:szCs w:val="24"/>
          <w:lang w:eastAsia="en-US"/>
        </w:rPr>
        <w:t xml:space="preserve">sau NU </w:t>
      </w:r>
      <w:r w:rsidRPr="00B37EA4">
        <w:rPr>
          <w:rFonts w:eastAsia="Calibri" w:hAnsiTheme="minorHAnsi" w:cstheme="minorHAnsi"/>
          <w:bCs/>
          <w:sz w:val="24"/>
          <w:szCs w:val="24"/>
          <w:lang w:eastAsia="fr-FR"/>
        </w:rPr>
        <w:sym w:font="Wingdings" w:char="F06F"/>
      </w:r>
    </w:p>
    <w:p w:rsidR="00D92506" w:rsidRPr="00D92506" w:rsidRDefault="00D92506" w:rsidP="00D92506">
      <w:pPr>
        <w:spacing w:after="0" w:line="240" w:lineRule="auto"/>
        <w:rPr>
          <w:rFonts w:hAnsiTheme="minorHAnsi" w:cstheme="minorHAnsi"/>
          <w:bCs/>
          <w:sz w:val="24"/>
          <w:szCs w:val="24"/>
          <w:lang w:eastAsia="en-US"/>
        </w:rPr>
      </w:pPr>
    </w:p>
    <w:p w:rsidR="00D92506" w:rsidRPr="00D92506" w:rsidRDefault="00D92506" w:rsidP="00D92506">
      <w:pPr>
        <w:spacing w:after="0" w:line="240" w:lineRule="auto"/>
        <w:rPr>
          <w:rFonts w:hAnsiTheme="minorHAnsi" w:cstheme="minorHAnsi"/>
          <w:bCs/>
          <w:sz w:val="24"/>
          <w:szCs w:val="24"/>
          <w:lang w:eastAsia="en-US"/>
        </w:rPr>
      </w:pPr>
    </w:p>
    <w:p w:rsidR="00D92506" w:rsidRPr="00B37EA4" w:rsidRDefault="00D92506" w:rsidP="00D92506">
      <w:pPr>
        <w:tabs>
          <w:tab w:val="left" w:pos="180"/>
        </w:tabs>
        <w:spacing w:after="0" w:line="240" w:lineRule="auto"/>
        <w:jc w:val="both"/>
        <w:rPr>
          <w:rFonts w:hAnsiTheme="minorHAnsi" w:cstheme="minorHAnsi"/>
          <w:b/>
          <w:bCs/>
          <w:sz w:val="24"/>
          <w:szCs w:val="24"/>
          <w:lang w:eastAsia="en-US"/>
        </w:rPr>
      </w:pPr>
      <w:r w:rsidRPr="00B37EA4">
        <w:rPr>
          <w:rFonts w:hAnsiTheme="minorHAnsi" w:cstheme="minorHAnsi"/>
          <w:b/>
          <w:bCs/>
          <w:sz w:val="24"/>
          <w:szCs w:val="24"/>
          <w:lang w:eastAsia="en-US"/>
        </w:rPr>
        <w:t>Metodologie:</w:t>
      </w:r>
    </w:p>
    <w:p w:rsidR="00D92506" w:rsidRPr="00B37EA4" w:rsidRDefault="00D92506" w:rsidP="00D92506">
      <w:p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 xml:space="preserve">Expertul verifică dacă solicitantul a încercat crearea unor condiţii artificiale necesare pentru a beneficia de plăţi şi a obţine astfel un avantaj care contravine obiectivelor măsurii. </w:t>
      </w:r>
    </w:p>
    <w:p w:rsidR="00D92506" w:rsidRPr="00B37EA4" w:rsidRDefault="00D92506" w:rsidP="00D92506">
      <w:pPr>
        <w:spacing w:after="0" w:line="240" w:lineRule="auto"/>
        <w:rPr>
          <w:rFonts w:eastAsia="Calibri" w:hAnsiTheme="minorHAnsi" w:cstheme="minorHAnsi"/>
          <w:b/>
          <w:sz w:val="24"/>
          <w:szCs w:val="24"/>
          <w:lang w:eastAsia="en-US"/>
        </w:rPr>
      </w:pPr>
      <w:r w:rsidRPr="00B37EA4">
        <w:rPr>
          <w:rFonts w:eastAsia="Calibri" w:hAnsiTheme="minorHAnsi" w:cstheme="minorHAnsi"/>
          <w:b/>
          <w:sz w:val="24"/>
          <w:szCs w:val="24"/>
          <w:lang w:eastAsia="en-US"/>
        </w:rPr>
        <w:t>Elemente comune care pot conduce la crearea unor condiţii artificiale:</w:t>
      </w:r>
    </w:p>
    <w:p w:rsidR="00D92506" w:rsidRPr="00B37EA4" w:rsidRDefault="00D92506" w:rsidP="00D92506">
      <w:pPr>
        <w:numPr>
          <w:ilvl w:val="0"/>
          <w:numId w:val="8"/>
        </w:num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 xml:space="preserve">Acelaşi sediu social se regăseşte la două sau mai multe proiecte </w:t>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p>
    <w:p w:rsidR="00D92506" w:rsidRPr="00B37EA4" w:rsidRDefault="00D92506" w:rsidP="00D92506">
      <w:pPr>
        <w:numPr>
          <w:ilvl w:val="0"/>
          <w:numId w:val="8"/>
        </w:num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 xml:space="preserve">Acelaşi amplasament (sat/comună) al proiectului se regăseşte la două  sau mai multe proiecte </w:t>
      </w:r>
    </w:p>
    <w:p w:rsidR="00D92506" w:rsidRPr="00B37EA4" w:rsidRDefault="00D92506" w:rsidP="00D92506">
      <w:pPr>
        <w:numPr>
          <w:ilvl w:val="0"/>
          <w:numId w:val="8"/>
        </w:num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 xml:space="preserve">Acelaşi administrator/reprezentant legal al proiectului se regăseşte la două  sau mai multe proiecte </w:t>
      </w:r>
      <w:r w:rsidRPr="00B37EA4">
        <w:rPr>
          <w:rFonts w:eastAsia="Calibri" w:hAnsiTheme="minorHAnsi" w:cstheme="minorHAnsi"/>
          <w:sz w:val="24"/>
          <w:szCs w:val="24"/>
          <w:lang w:eastAsia="en-US"/>
        </w:rPr>
        <w:tab/>
      </w:r>
    </w:p>
    <w:p w:rsidR="00D92506" w:rsidRPr="00B37EA4" w:rsidRDefault="00D92506" w:rsidP="00D92506">
      <w:pPr>
        <w:numPr>
          <w:ilvl w:val="0"/>
          <w:numId w:val="8"/>
        </w:numPr>
        <w:spacing w:after="0" w:line="240" w:lineRule="auto"/>
        <w:jc w:val="both"/>
        <w:rPr>
          <w:rFonts w:eastAsia="Calibri" w:hAnsiTheme="minorHAnsi" w:cstheme="minorHAnsi"/>
          <w:b/>
          <w:bCs/>
          <w:i/>
          <w:sz w:val="24"/>
          <w:szCs w:val="24"/>
          <w:lang w:eastAsia="en-US"/>
        </w:rPr>
      </w:pPr>
      <w:r w:rsidRPr="00B37EA4">
        <w:rPr>
          <w:rFonts w:eastAsia="Calibri" w:hAnsiTheme="minorHAnsi" w:cstheme="minorHAnsi"/>
          <w:sz w:val="24"/>
          <w:szCs w:val="24"/>
          <w:lang w:eastAsia="en-US"/>
        </w:rPr>
        <w:t xml:space="preserve">Acelaşi consultant al proiectului se regăseşte la două  sau mai multe proiecte </w:t>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p>
    <w:p w:rsidR="00D92506" w:rsidRPr="00B37EA4" w:rsidRDefault="00D92506" w:rsidP="00D92506">
      <w:pPr>
        <w:numPr>
          <w:ilvl w:val="0"/>
          <w:numId w:val="8"/>
        </w:numPr>
        <w:spacing w:after="0" w:line="240" w:lineRule="auto"/>
        <w:jc w:val="both"/>
        <w:rPr>
          <w:rFonts w:eastAsia="Calibri" w:hAnsiTheme="minorHAnsi" w:cstheme="minorHAnsi"/>
          <w:b/>
          <w:bCs/>
          <w:i/>
          <w:sz w:val="24"/>
          <w:szCs w:val="24"/>
          <w:lang w:eastAsia="en-US"/>
        </w:rPr>
      </w:pPr>
      <w:r w:rsidRPr="00B37EA4">
        <w:rPr>
          <w:rFonts w:eastAsia="Calibri" w:hAnsiTheme="minorHAnsi" w:cstheme="minorHAnsi"/>
          <w:sz w:val="24"/>
          <w:szCs w:val="24"/>
          <w:lang w:eastAsia="en-US"/>
        </w:rPr>
        <w:lastRenderedPageBreak/>
        <w:t xml:space="preserve">Sediul social si/sau punctul (punctele) de lucru/amplasamentul investitiei propuse sunt invecinate cu cel/cele ale unui alt proiect finantat FEADR ? </w:t>
      </w:r>
    </w:p>
    <w:p w:rsidR="00D92506" w:rsidRPr="00B37EA4" w:rsidRDefault="00D92506" w:rsidP="00D92506">
      <w:pPr>
        <w:numPr>
          <w:ilvl w:val="0"/>
          <w:numId w:val="8"/>
        </w:numPr>
        <w:spacing w:after="0" w:line="240" w:lineRule="auto"/>
        <w:jc w:val="both"/>
        <w:rPr>
          <w:rFonts w:eastAsia="Calibri" w:hAnsiTheme="minorHAnsi" w:cstheme="minorHAnsi"/>
          <w:b/>
          <w:bCs/>
          <w:i/>
          <w:sz w:val="24"/>
          <w:szCs w:val="24"/>
          <w:lang w:eastAsia="en-US"/>
        </w:rPr>
      </w:pPr>
      <w:r w:rsidRPr="00B37EA4">
        <w:rPr>
          <w:rFonts w:eastAsia="Calibri" w:hAnsiTheme="minorHAnsi" w:cstheme="minorHAnsi"/>
          <w:sz w:val="24"/>
          <w:szCs w:val="24"/>
          <w:lang w:eastAsia="en-US"/>
        </w:rPr>
        <w:t>Sunt identificate în cadrul proiectului alte legături între solicitant și persoana fizică/juridică de la care a fost închiriat/cumpărat terenul/clădirea</w:t>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p>
    <w:p w:rsidR="00D92506" w:rsidRPr="00B37EA4" w:rsidRDefault="00D92506" w:rsidP="00D92506">
      <w:pPr>
        <w:spacing w:after="0" w:line="240" w:lineRule="auto"/>
        <w:jc w:val="both"/>
        <w:rPr>
          <w:rFonts w:eastAsia="Calibri" w:hAnsiTheme="minorHAnsi" w:cstheme="minorHAnsi"/>
          <w:b/>
          <w:bCs/>
          <w:i/>
          <w:sz w:val="24"/>
          <w:szCs w:val="24"/>
          <w:lang w:eastAsia="en-US"/>
        </w:rPr>
      </w:pPr>
    </w:p>
    <w:p w:rsidR="00D92506" w:rsidRPr="00B37EA4" w:rsidRDefault="00D92506" w:rsidP="00D92506">
      <w:pPr>
        <w:spacing w:after="0" w:line="240" w:lineRule="auto"/>
        <w:jc w:val="both"/>
        <w:rPr>
          <w:rFonts w:eastAsia="Calibri" w:hAnsiTheme="minorHAnsi" w:cstheme="minorHAnsi"/>
          <w:bCs/>
          <w:sz w:val="24"/>
          <w:szCs w:val="24"/>
          <w:lang w:eastAsia="en-US"/>
        </w:rPr>
      </w:pPr>
      <w:r w:rsidRPr="00B37EA4">
        <w:rPr>
          <w:rFonts w:eastAsia="Calibri" w:hAnsiTheme="minorHAnsi" w:cstheme="minorHAnsi"/>
          <w:bCs/>
          <w:sz w:val="24"/>
          <w:szCs w:val="24"/>
          <w:lang w:eastAsia="en-US"/>
        </w:rPr>
        <w:t xml:space="preserve">Se verifica daca activitatea propusa prin proiect este complementara cu activitatile proiectelor cu care se invecineaza. </w:t>
      </w:r>
    </w:p>
    <w:p w:rsidR="00D92506" w:rsidRPr="00B37EA4" w:rsidRDefault="00D92506" w:rsidP="00D92506">
      <w:pPr>
        <w:spacing w:after="0" w:line="240" w:lineRule="auto"/>
        <w:jc w:val="both"/>
        <w:rPr>
          <w:rFonts w:eastAsia="Calibri" w:hAnsiTheme="minorHAnsi" w:cstheme="minorHAnsi"/>
          <w:bCs/>
          <w:sz w:val="24"/>
          <w:szCs w:val="24"/>
          <w:lang w:eastAsia="en-US"/>
        </w:rPr>
      </w:pPr>
      <w:r w:rsidRPr="00B37EA4">
        <w:rPr>
          <w:rFonts w:eastAsia="Calibri" w:hAnsiTheme="minorHAnsi" w:cstheme="minorHAnsi"/>
          <w:bCs/>
          <w:sz w:val="24"/>
          <w:szCs w:val="24"/>
          <w:lang w:eastAsia="en-US"/>
        </w:rPr>
        <w:t xml:space="preserve">Se verifica daca proiectul are utilitati si acces separat, sau este dependent de activitatea unui alt operator economic (cu exceptia furnizorilor de utilitati). </w:t>
      </w:r>
    </w:p>
    <w:p w:rsidR="00D92506" w:rsidRPr="00B37EA4" w:rsidRDefault="00D92506" w:rsidP="00D92506">
      <w:pPr>
        <w:spacing w:after="0" w:line="240" w:lineRule="auto"/>
        <w:jc w:val="both"/>
        <w:rPr>
          <w:rFonts w:eastAsia="Calibri" w:hAnsiTheme="minorHAnsi" w:cstheme="minorHAnsi"/>
          <w:bCs/>
          <w:sz w:val="24"/>
          <w:szCs w:val="24"/>
          <w:lang w:eastAsia="en-US"/>
        </w:rPr>
      </w:pPr>
      <w:r w:rsidRPr="00B37EA4">
        <w:rPr>
          <w:rFonts w:eastAsia="Calibri" w:hAnsiTheme="minorHAnsi" w:cstheme="minorHAnsi"/>
          <w:bCs/>
          <w:sz w:val="24"/>
          <w:szCs w:val="24"/>
          <w:lang w:eastAsia="en-US"/>
        </w:rPr>
        <w:t>Aceste informatii se verifica la vizita in teren si vor fi consemnate si in formularul E 3.8.</w:t>
      </w:r>
    </w:p>
    <w:p w:rsidR="00D92506" w:rsidRPr="00B37EA4" w:rsidRDefault="00D92506" w:rsidP="00D92506">
      <w:pPr>
        <w:spacing w:after="0" w:line="240" w:lineRule="auto"/>
        <w:jc w:val="both"/>
        <w:rPr>
          <w:rFonts w:eastAsia="Calibri" w:hAnsiTheme="minorHAnsi" w:cstheme="minorHAnsi"/>
          <w:bCs/>
          <w:sz w:val="24"/>
          <w:szCs w:val="24"/>
          <w:lang w:eastAsia="en-US"/>
        </w:rPr>
      </w:pPr>
    </w:p>
    <w:p w:rsidR="00D92506" w:rsidRPr="00B37EA4" w:rsidRDefault="00D92506" w:rsidP="00D92506">
      <w:pPr>
        <w:numPr>
          <w:ilvl w:val="0"/>
          <w:numId w:val="6"/>
        </w:numPr>
        <w:tabs>
          <w:tab w:val="left" w:pos="360"/>
        </w:tabs>
        <w:spacing w:after="0" w:line="240" w:lineRule="auto"/>
        <w:contextualSpacing/>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 xml:space="preserve">Sunt identificate în cadrul proiectului alte legături între solicitant și persoana fizică/juridică de la care a fost închiriat/cumpărat terenul/clădirea </w:t>
      </w:r>
    </w:p>
    <w:p w:rsidR="00D92506" w:rsidRPr="00B37EA4" w:rsidRDefault="00D92506" w:rsidP="00D92506">
      <w:pPr>
        <w:spacing w:after="0" w:line="240" w:lineRule="auto"/>
        <w:contextualSpacing/>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Se verifica in documentele care atesta dreptul de proprietate/folosinta asupra terenurilor/constructiilor (depuse de solicitant impreuna cu Cererea de Finantare) de la cine a obtinut solicitantul terenul/cladirea care face obiectuL proiectului. Se verifica daca pana la acest moment (in baza verificarilor sus-mentionate sau a altor informatii obtinute, daca este cazul) au fost identificate alte legaturi intre solicitant (sau actionarii/asociatii acestuia) si persoana de la care a obtinut terenul/cladirea.</w:t>
      </w:r>
    </w:p>
    <w:p w:rsidR="00D92506" w:rsidRPr="00B37EA4" w:rsidRDefault="00D92506" w:rsidP="00D92506">
      <w:pPr>
        <w:spacing w:after="0" w:line="240" w:lineRule="auto"/>
        <w:jc w:val="both"/>
        <w:rPr>
          <w:rFonts w:eastAsia="Calibri" w:hAnsiTheme="minorHAnsi" w:cstheme="minorHAnsi"/>
          <w:bCs/>
          <w:sz w:val="24"/>
          <w:szCs w:val="24"/>
          <w:lang w:eastAsia="en-US"/>
        </w:rPr>
      </w:pPr>
    </w:p>
    <w:p w:rsidR="00D92506" w:rsidRPr="00B37EA4" w:rsidRDefault="00D92506" w:rsidP="00D92506">
      <w:pPr>
        <w:numPr>
          <w:ilvl w:val="0"/>
          <w:numId w:val="6"/>
        </w:numPr>
        <w:spacing w:after="0" w:line="240" w:lineRule="auto"/>
        <w:ind w:hanging="180"/>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 xml:space="preserve"> Altele*</w:t>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r w:rsidRPr="00B37EA4">
        <w:rPr>
          <w:rFonts w:eastAsia="Calibri" w:hAnsiTheme="minorHAnsi" w:cstheme="minorHAnsi"/>
          <w:sz w:val="24"/>
          <w:szCs w:val="24"/>
          <w:lang w:eastAsia="en-US"/>
        </w:rPr>
        <w:tab/>
      </w:r>
    </w:p>
    <w:p w:rsidR="00D92506" w:rsidRPr="00B37EA4" w:rsidRDefault="00D92506" w:rsidP="00D92506">
      <w:pPr>
        <w:spacing w:after="0" w:line="240" w:lineRule="auto"/>
        <w:contextualSpacing/>
        <w:rPr>
          <w:rFonts w:eastAsia="Calibri" w:hAnsiTheme="minorHAnsi" w:cstheme="minorHAnsi"/>
          <w:sz w:val="24"/>
          <w:szCs w:val="24"/>
          <w:lang w:eastAsia="en-US"/>
        </w:rPr>
      </w:pPr>
      <w:r w:rsidRPr="00B37EA4">
        <w:rPr>
          <w:rFonts w:eastAsia="Calibri" w:hAnsiTheme="minorHAnsi" w:cstheme="minorHAnsi"/>
          <w:sz w:val="24"/>
          <w:szCs w:val="24"/>
          <w:lang w:eastAsia="en-US"/>
        </w:rPr>
        <w:t>Se detaliaza  toate  elementele  identificate, care nu se regasesc in niciuna din categoriile susmentionate (la celelalte intrebari).</w:t>
      </w:r>
    </w:p>
    <w:p w:rsidR="00D92506" w:rsidRPr="00B37EA4" w:rsidRDefault="00D92506" w:rsidP="00D92506">
      <w:p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De exemplu: mutarea sediului social din mediul urban in mediul rural sau inchiderea punctului/punctelor de lucru din mediul urban si deschiderea in mediul rural; posibile legaturi de afaceri cu furnizori/clienti prin actionariat, s.a.</w:t>
      </w:r>
    </w:p>
    <w:p w:rsidR="00D92506" w:rsidRPr="00B37EA4" w:rsidRDefault="00D92506" w:rsidP="00D92506">
      <w:p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Dacă în urma verificărilor expertul identifică două sau mai multe elemente comune cu alte proiecte, îşi va extinde verificarea asupra acestora, împreună cu ceilalţi experţi implicaţi în verificarea proiectelor respective.</w:t>
      </w:r>
    </w:p>
    <w:p w:rsidR="00D92506" w:rsidRPr="00B37EA4" w:rsidRDefault="00D92506" w:rsidP="00D92506">
      <w:p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 xml:space="preserve">Dacă în urma verificării se identifică legaturi care conduc la: </w:t>
      </w:r>
    </w:p>
    <w:p w:rsidR="00D92506" w:rsidRPr="00B37EA4" w:rsidRDefault="00D92506" w:rsidP="00D92506">
      <w:p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Complementaritatea investiţiilor propuse:</w:t>
      </w:r>
    </w:p>
    <w:p w:rsidR="00D92506" w:rsidRPr="00B37EA4" w:rsidRDefault="00D92506" w:rsidP="00D92506">
      <w:p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 xml:space="preserve">- se verifică dacă investiţiile invecinate se completează/dezvoltă/optimizează în cadrul unui flux tehnologic sau de servicii </w:t>
      </w:r>
    </w:p>
    <w:p w:rsidR="00D92506" w:rsidRPr="00B37EA4" w:rsidRDefault="00D92506" w:rsidP="00D92506">
      <w:p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Se verifica in RECOM istoricul actionarilor/asociatilor/administratorului solicitantului pe o perioada de 1 an, daca acestia detin alte societati care actioneaza in acelasi domeniul sau domeniu complementar cu cel al proiectului, in vederea crearii de conditii artificiale.</w:t>
      </w:r>
    </w:p>
    <w:p w:rsidR="00D92506" w:rsidRPr="00B37EA4" w:rsidRDefault="00D92506" w:rsidP="00D92506">
      <w:pPr>
        <w:autoSpaceDE w:val="0"/>
        <w:autoSpaceDN w:val="0"/>
        <w:adjustRightInd w:val="0"/>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 xml:space="preserve">Se verifica daca solicitantul a bifat punctele 13 </w:t>
      </w:r>
      <w:r w:rsidRPr="00B37EA4">
        <w:rPr>
          <w:rFonts w:eastAsia="SimSun" w:hAnsiTheme="minorHAnsi" w:cstheme="minorHAnsi"/>
          <w:sz w:val="24"/>
          <w:szCs w:val="24"/>
          <w:lang w:eastAsia="en-US"/>
        </w:rPr>
        <w:t xml:space="preserve">Declaratie  pe propria răspundere că asociații/acționarii acestuia persoane fizice, nu sunt rude de gradul I sau nu sunt soț/soție cu asociați/acționari în cadrul altei intreprinderi care au beneficiat de sprijin </w:t>
      </w:r>
      <w:r w:rsidR="00A048E6">
        <w:rPr>
          <w:rFonts w:eastAsia="SimSun" w:hAnsiTheme="minorHAnsi" w:cstheme="minorHAnsi"/>
          <w:sz w:val="24"/>
          <w:szCs w:val="24"/>
          <w:lang w:eastAsia="en-US"/>
        </w:rPr>
        <w:t xml:space="preserve">financiar forfetar prin </w:t>
      </w:r>
      <w:r w:rsidRPr="00B37EA4">
        <w:rPr>
          <w:rFonts w:eastAsia="SimSun" w:hAnsiTheme="minorHAnsi" w:cstheme="minorHAnsi"/>
          <w:sz w:val="24"/>
          <w:szCs w:val="24"/>
          <w:lang w:eastAsia="en-US"/>
        </w:rPr>
        <w:t xml:space="preserve">măsura </w:t>
      </w:r>
      <w:r w:rsidR="00A048E6">
        <w:rPr>
          <w:rFonts w:eastAsia="SimSun" w:hAnsiTheme="minorHAnsi" w:cstheme="minorHAnsi"/>
          <w:sz w:val="24"/>
          <w:szCs w:val="24"/>
          <w:lang w:eastAsia="en-US"/>
        </w:rPr>
        <w:t>3/6A</w:t>
      </w:r>
      <w:r w:rsidRPr="00B37EA4">
        <w:rPr>
          <w:rFonts w:eastAsia="SimSun" w:hAnsiTheme="minorHAnsi" w:cstheme="minorHAnsi"/>
          <w:sz w:val="24"/>
          <w:szCs w:val="24"/>
          <w:lang w:eastAsia="en-US"/>
        </w:rPr>
        <w:t xml:space="preserve"> și prin Măsura 19 "Dezvoltarea locală LEADER" - sub-măsura 19.2 pentru aceleași </w:t>
      </w:r>
      <w:r w:rsidRPr="00B37EA4">
        <w:rPr>
          <w:rFonts w:eastAsia="SimSun" w:hAnsiTheme="minorHAnsi" w:cstheme="minorHAnsi"/>
          <w:sz w:val="24"/>
          <w:szCs w:val="24"/>
          <w:lang w:eastAsia="en-US"/>
        </w:rPr>
        <w:lastRenderedPageBreak/>
        <w:t>tipuri de</w:t>
      </w:r>
      <w:r w:rsidR="00A048E6">
        <w:rPr>
          <w:rFonts w:eastAsia="SimSun" w:hAnsiTheme="minorHAnsi" w:cstheme="minorHAnsi"/>
          <w:sz w:val="24"/>
          <w:szCs w:val="24"/>
          <w:lang w:eastAsia="en-US"/>
        </w:rPr>
        <w:t xml:space="preserve"> </w:t>
      </w:r>
      <w:r w:rsidRPr="00B37EA4">
        <w:rPr>
          <w:rFonts w:eastAsia="SimSun" w:hAnsiTheme="minorHAnsi" w:cstheme="minorHAnsi"/>
          <w:sz w:val="24"/>
          <w:szCs w:val="24"/>
          <w:lang w:eastAsia="en-US"/>
        </w:rPr>
        <w:t xml:space="preserve">activități sau activități complementare </w:t>
      </w:r>
      <w:r w:rsidRPr="00B37EA4">
        <w:rPr>
          <w:rFonts w:eastAsia="Calibri" w:hAnsiTheme="minorHAnsi" w:cstheme="minorHAnsi"/>
          <w:sz w:val="24"/>
          <w:szCs w:val="24"/>
          <w:lang w:eastAsia="en-US"/>
        </w:rPr>
        <w:t xml:space="preserve">și 18 </w:t>
      </w:r>
      <w:r w:rsidRPr="00B37EA4">
        <w:rPr>
          <w:rFonts w:eastAsia="SimSun" w:hAnsiTheme="minorHAnsi" w:cstheme="minorHAnsi"/>
          <w:sz w:val="24"/>
          <w:szCs w:val="24"/>
          <w:lang w:eastAsia="en-US"/>
        </w:rPr>
        <w:t xml:space="preserve">Declaratie pe proprie răspundere a solicitantului că investiţia finanţată va deservi exclusiv interesele economice ale solicitantului (beneficiarului proiectului) în scopul obţinerii de profit propriu </w:t>
      </w:r>
    </w:p>
    <w:p w:rsidR="00D92506" w:rsidRPr="00B37EA4" w:rsidRDefault="00D92506" w:rsidP="00D92506">
      <w:pPr>
        <w:numPr>
          <w:ilvl w:val="0"/>
          <w:numId w:val="6"/>
        </w:numPr>
        <w:tabs>
          <w:tab w:val="left" w:pos="360"/>
        </w:tabs>
        <w:spacing w:after="0" w:line="240" w:lineRule="auto"/>
        <w:jc w:val="both"/>
        <w:rPr>
          <w:rFonts w:eastAsia="Calibri" w:hAnsiTheme="minorHAnsi" w:cstheme="minorHAnsi"/>
          <w:sz w:val="24"/>
          <w:szCs w:val="24"/>
          <w:lang w:eastAsia="en-US"/>
        </w:rPr>
      </w:pPr>
      <w:r w:rsidRPr="00B37EA4">
        <w:rPr>
          <w:rFonts w:eastAsia="Calibri" w:hAnsiTheme="minorHAnsi" w:cstheme="minorHAnsi"/>
          <w:bCs/>
          <w:sz w:val="24"/>
          <w:szCs w:val="24"/>
          <w:lang w:eastAsia="en-US"/>
        </w:rPr>
        <w:t>Solicitantul a creat condiţii artificiale necesare pentru a beneficia de plăţi (sprijin) şi a obţine astfel un avantaj care contravine obiectivelor măsurii?</w:t>
      </w:r>
    </w:p>
    <w:p w:rsidR="00D92506" w:rsidRPr="00B37EA4" w:rsidRDefault="00D92506" w:rsidP="00D92506">
      <w:pPr>
        <w:spacing w:after="0" w:line="240" w:lineRule="auto"/>
        <w:contextualSpacing/>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 xml:space="preserve">Dupa finalizarea analizarii elementelor subiective (indicatorii de conditii artificiale / steguletele rosii), la rubrica Observatii, se consemneaza toate elementele referitoare la conditii artificiale, identificate in ceea ce priveste proiectul depus de catre solicitant. </w:t>
      </w:r>
    </w:p>
    <w:p w:rsidR="00D92506" w:rsidRPr="00B37EA4" w:rsidRDefault="00D92506" w:rsidP="00D92506">
      <w:pPr>
        <w:spacing w:after="0" w:line="240" w:lineRule="auto"/>
        <w:contextualSpacing/>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In situatia in care sunt identificati indicatori de conditii artificiale, se constata existenta elementului subiectiv (mentionat de catre Curtea Europeana de Justitie, in cauza Slancheva sila EOOD).</w:t>
      </w:r>
    </w:p>
    <w:p w:rsidR="00D92506" w:rsidRPr="00B37EA4" w:rsidRDefault="00D92506" w:rsidP="00D92506">
      <w:p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In aceast caz, expertul trece la analiza existentei elementului obiectiv, respectiv nerespectarea obiectivelor sub-măsurii 6.2, asumate prin proiect.</w:t>
      </w:r>
    </w:p>
    <w:p w:rsidR="00D92506" w:rsidRPr="00B37EA4" w:rsidRDefault="00D92506" w:rsidP="00D92506">
      <w:pPr>
        <w:spacing w:after="0" w:line="240" w:lineRule="auto"/>
        <w:jc w:val="both"/>
        <w:rPr>
          <w:rFonts w:eastAsia="Calibri" w:hAnsiTheme="minorHAnsi" w:cstheme="minorHAnsi"/>
          <w:sz w:val="24"/>
          <w:szCs w:val="24"/>
          <w:u w:val="single"/>
          <w:lang w:eastAsia="en-US"/>
        </w:rPr>
      </w:pPr>
    </w:p>
    <w:p w:rsidR="00D92506" w:rsidRPr="00B37EA4" w:rsidRDefault="00D92506" w:rsidP="00D92506">
      <w:pPr>
        <w:spacing w:after="0" w:line="240" w:lineRule="auto"/>
        <w:jc w:val="both"/>
        <w:rPr>
          <w:rFonts w:eastAsia="Calibri" w:hAnsiTheme="minorHAnsi" w:cstheme="minorHAnsi"/>
          <w:noProof/>
          <w:sz w:val="24"/>
          <w:szCs w:val="24"/>
          <w:lang w:eastAsia="en-US"/>
        </w:rPr>
      </w:pPr>
      <w:r w:rsidRPr="00B37EA4">
        <w:rPr>
          <w:rFonts w:eastAsia="Calibri" w:hAnsiTheme="minorHAnsi" w:cstheme="minorHAnsi"/>
          <w:sz w:val="24"/>
          <w:szCs w:val="24"/>
          <w:u w:val="single"/>
          <w:lang w:eastAsia="en-US"/>
        </w:rPr>
        <w:t>Obiectivele finanțării FEADR,</w:t>
      </w:r>
      <w:r w:rsidRPr="00B37EA4">
        <w:rPr>
          <w:rFonts w:eastAsia="Calibri" w:hAnsiTheme="minorHAnsi" w:cstheme="minorHAnsi"/>
          <w:noProof/>
          <w:sz w:val="24"/>
          <w:szCs w:val="24"/>
          <w:lang w:eastAsia="en-US"/>
        </w:rPr>
        <w:t>sub-masura 6.2</w:t>
      </w:r>
      <w:r w:rsidRPr="00B37EA4">
        <w:rPr>
          <w:rFonts w:eastAsia="Calibri" w:hAnsiTheme="minorHAnsi" w:cstheme="minorHAnsi"/>
          <w:sz w:val="24"/>
          <w:szCs w:val="24"/>
          <w:u w:val="single"/>
          <w:lang w:eastAsia="en-US"/>
        </w:rPr>
        <w:t>:</w:t>
      </w:r>
    </w:p>
    <w:p w:rsidR="00D92506" w:rsidRPr="00B37EA4" w:rsidRDefault="00D92506" w:rsidP="00D92506">
      <w:p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 xml:space="preserve">Diversificarea economiei rurale prin creşterea numărului de microîntreprinderi şi întreprinderi mici în sectorul non-agricol; </w:t>
      </w:r>
    </w:p>
    <w:p w:rsidR="00D92506" w:rsidRPr="00B37EA4" w:rsidRDefault="00D92506" w:rsidP="00D92506">
      <w:p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 xml:space="preserve">Dezvoltarea serviciilor; </w:t>
      </w:r>
    </w:p>
    <w:p w:rsidR="00D92506" w:rsidRPr="00B37EA4" w:rsidRDefault="00D92506" w:rsidP="00D92506">
      <w:p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 xml:space="preserve">Crearea de locuri de muncă în spațiul rural; </w:t>
      </w:r>
    </w:p>
    <w:p w:rsidR="00D92506" w:rsidRPr="00B37EA4" w:rsidRDefault="00D92506" w:rsidP="00D92506">
      <w:p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Încurajarea menținerii și dezvoltării activităților meșteșugărești tradiționale (a celor care au fost asumate de catre solicitant prin proiect.</w:t>
      </w:r>
    </w:p>
    <w:p w:rsidR="00D92506" w:rsidRPr="00B37EA4" w:rsidRDefault="00D92506" w:rsidP="00D92506">
      <w:pPr>
        <w:spacing w:after="0" w:line="240" w:lineRule="auto"/>
        <w:jc w:val="both"/>
        <w:rPr>
          <w:rFonts w:eastAsia="Calibri" w:hAnsiTheme="minorHAnsi" w:cstheme="minorHAnsi"/>
          <w:sz w:val="24"/>
          <w:szCs w:val="24"/>
          <w:lang w:eastAsia="en-US"/>
        </w:rPr>
      </w:pPr>
    </w:p>
    <w:p w:rsidR="00D92506" w:rsidRPr="00B37EA4" w:rsidRDefault="00D92506" w:rsidP="00D92506">
      <w:p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Se poate considera neindeplinire a obiectivelor si element obiectiv al crearii de conditii artificiale, numai incalcarea obiectivelor submasurii 6.2, carora li se circumscrie proiectul – de exemplu, daca prin proiect se propune o activitate productivă se verifica numai incadrarea in obiectivul diversificarea economiei rurale prin creşterea numărului de microîntreprinderi şi întreprinderi mici în sectorul non-agricol, nu si respectarea obiectivelor: dezvoltarea serviciilor (deoarece nu este cazul), crearea de locuri de munca in spatiul rural (daca acest obiectiv nu este asumat prin planul de afaceri), incurajarea mentinerii si dezvoltarii activitatilor mestesugareasti traditionale (daca activitatea propusa prin proiect nu implica activitati mestesugaresti).</w:t>
      </w:r>
    </w:p>
    <w:p w:rsidR="00D92506" w:rsidRPr="00B37EA4" w:rsidRDefault="00D92506" w:rsidP="00D92506">
      <w:pPr>
        <w:spacing w:after="0" w:line="240" w:lineRule="auto"/>
        <w:jc w:val="both"/>
        <w:rPr>
          <w:rFonts w:eastAsia="Calibri" w:hAnsiTheme="minorHAnsi" w:cstheme="minorHAnsi"/>
          <w:sz w:val="24"/>
          <w:szCs w:val="24"/>
          <w:lang w:eastAsia="en-US"/>
        </w:rPr>
      </w:pPr>
    </w:p>
    <w:p w:rsidR="00D92506" w:rsidRPr="00B37EA4" w:rsidRDefault="00D92506" w:rsidP="00D92506">
      <w:pPr>
        <w:spacing w:after="0" w:line="240" w:lineRule="auto"/>
        <w:jc w:val="both"/>
        <w:rPr>
          <w:rFonts w:eastAsia="Calibri" w:hAnsiTheme="minorHAnsi" w:cstheme="minorHAnsi"/>
          <w:b/>
          <w:sz w:val="24"/>
          <w:szCs w:val="24"/>
          <w:lang w:eastAsia="en-US"/>
        </w:rPr>
      </w:pPr>
      <w:r w:rsidRPr="00B37EA4">
        <w:rPr>
          <w:rFonts w:eastAsia="Calibri" w:hAnsiTheme="minorHAnsi" w:cstheme="minorHAnsi"/>
          <w:b/>
          <w:sz w:val="24"/>
          <w:szCs w:val="24"/>
          <w:lang w:eastAsia="en-US"/>
        </w:rPr>
        <w:t>Trebuie sa fie identificate atât elementele subiective cât si elementul obiectiv pentru declararea Cerererii de Finantare ca fiind neeligibila.</w:t>
      </w:r>
    </w:p>
    <w:p w:rsidR="00D92506" w:rsidRPr="00B37EA4" w:rsidRDefault="00D92506" w:rsidP="00D92506">
      <w:pPr>
        <w:spacing w:after="0" w:line="240" w:lineRule="auto"/>
        <w:jc w:val="both"/>
        <w:rPr>
          <w:rFonts w:eastAsia="Calibri" w:hAnsiTheme="minorHAnsi" w:cstheme="minorHAnsi"/>
          <w:sz w:val="24"/>
          <w:szCs w:val="24"/>
          <w:lang w:eastAsia="en-US"/>
        </w:rPr>
      </w:pPr>
    </w:p>
    <w:p w:rsidR="00D92506" w:rsidRPr="00B37EA4" w:rsidRDefault="00D92506" w:rsidP="00D92506">
      <w:pPr>
        <w:spacing w:after="0" w:line="240" w:lineRule="auto"/>
        <w:jc w:val="both"/>
        <w:rPr>
          <w:rFonts w:eastAsia="Calibri" w:hAnsiTheme="minorHAnsi" w:cstheme="minorHAnsi"/>
          <w:sz w:val="24"/>
          <w:szCs w:val="24"/>
          <w:lang w:eastAsia="en-US"/>
        </w:rPr>
      </w:pPr>
      <w:r w:rsidRPr="00B37EA4">
        <w:rPr>
          <w:rFonts w:eastAsia="Calibri" w:hAnsiTheme="minorHAnsi" w:cstheme="minorHAnsi"/>
          <w:sz w:val="24"/>
          <w:szCs w:val="24"/>
          <w:lang w:eastAsia="en-US"/>
        </w:rPr>
        <w:t xml:space="preserve">Dacă în urma acestei analize se constată că investiţia propusă de solicitant nu poate funcţiona independent de altă investiţie FEADR, solicitantul contribuind exclusiv/cvasiexclusiv la operatiunile economice ale altei companii, fara a cauta sa obtina profit propriu, creându-se astfel condiţii artificiale pentru a beneficia de sprijin şi a obţine astfel un avantaj care contravine scopului sub-măsurii, se bifează caseta DA şi se completează în rubrica Observaţii datele şi elementele care au condus la această decizie. </w:t>
      </w:r>
    </w:p>
    <w:p w:rsidR="00D92506" w:rsidRPr="00B37EA4" w:rsidRDefault="00D92506" w:rsidP="00D92506">
      <w:pPr>
        <w:spacing w:after="0" w:line="240" w:lineRule="auto"/>
        <w:rPr>
          <w:rFonts w:hAnsiTheme="minorHAnsi" w:cstheme="minorHAnsi"/>
          <w:b/>
          <w:i/>
          <w:sz w:val="24"/>
          <w:szCs w:val="24"/>
          <w:u w:val="single"/>
          <w:lang w:eastAsia="fr-FR"/>
        </w:rPr>
      </w:pPr>
      <w:r w:rsidRPr="00B37EA4">
        <w:rPr>
          <w:rFonts w:eastAsia="Calibri" w:hAnsiTheme="minorHAnsi" w:cstheme="minorHAnsi"/>
          <w:sz w:val="24"/>
          <w:szCs w:val="24"/>
          <w:lang w:eastAsia="en-US"/>
        </w:rPr>
        <w:t>In caz contrar expertul bifează în caseta corespunzatoare NU.</w:t>
      </w:r>
    </w:p>
    <w:p w:rsidR="00D92506" w:rsidRPr="00B37EA4" w:rsidRDefault="00D92506" w:rsidP="00D92506">
      <w:pPr>
        <w:spacing w:after="0" w:line="240" w:lineRule="auto"/>
        <w:jc w:val="both"/>
        <w:rPr>
          <w:rFonts w:hAnsiTheme="minorHAnsi" w:cstheme="minorHAnsi"/>
          <w:bCs/>
          <w:iCs/>
          <w:sz w:val="24"/>
          <w:szCs w:val="24"/>
          <w:lang w:eastAsia="en-US"/>
        </w:rPr>
      </w:pPr>
      <w:r w:rsidRPr="00B37EA4">
        <w:rPr>
          <w:rFonts w:hAnsiTheme="minorHAnsi" w:cstheme="minorHAnsi"/>
          <w:bCs/>
          <w:iCs/>
          <w:sz w:val="24"/>
          <w:szCs w:val="24"/>
          <w:lang w:eastAsia="en-US"/>
        </w:rPr>
        <w:lastRenderedPageBreak/>
        <w:t>Daca se constata suspiciunea de creare a condițiilor artificale, decizia privind constatarea creări unei condiții artificiale se ia după parcurgerea următorilor pași:</w:t>
      </w:r>
    </w:p>
    <w:p w:rsidR="00D92506" w:rsidRPr="00B37EA4" w:rsidRDefault="00D92506" w:rsidP="00D92506">
      <w:pPr>
        <w:numPr>
          <w:ilvl w:val="0"/>
          <w:numId w:val="9"/>
        </w:numPr>
        <w:tabs>
          <w:tab w:val="left" w:pos="90"/>
        </w:tabs>
        <w:spacing w:after="0" w:line="240" w:lineRule="auto"/>
        <w:jc w:val="both"/>
        <w:rPr>
          <w:rFonts w:hAnsiTheme="minorHAnsi" w:cstheme="minorHAnsi"/>
          <w:bCs/>
          <w:iCs/>
          <w:sz w:val="24"/>
          <w:szCs w:val="24"/>
          <w:lang w:eastAsia="en-US"/>
        </w:rPr>
      </w:pPr>
      <w:r w:rsidRPr="00B37EA4">
        <w:rPr>
          <w:rFonts w:hAnsiTheme="minorHAnsi" w:cstheme="minorHAnsi"/>
          <w:bCs/>
          <w:iCs/>
          <w:sz w:val="24"/>
          <w:szCs w:val="24"/>
          <w:lang w:eastAsia="en-US"/>
        </w:rPr>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rsidR="00D92506" w:rsidRPr="00B37EA4" w:rsidRDefault="00D92506" w:rsidP="00D92506">
      <w:pPr>
        <w:numPr>
          <w:ilvl w:val="0"/>
          <w:numId w:val="9"/>
        </w:numPr>
        <w:tabs>
          <w:tab w:val="left" w:pos="90"/>
        </w:tabs>
        <w:spacing w:after="0" w:line="240" w:lineRule="auto"/>
        <w:jc w:val="both"/>
        <w:rPr>
          <w:rFonts w:hAnsiTheme="minorHAnsi" w:cstheme="minorHAnsi"/>
          <w:bCs/>
          <w:iCs/>
          <w:sz w:val="24"/>
          <w:szCs w:val="24"/>
          <w:lang w:eastAsia="en-US"/>
        </w:rPr>
      </w:pPr>
      <w:r w:rsidRPr="00B37EA4">
        <w:rPr>
          <w:rFonts w:hAnsiTheme="minorHAnsi" w:cstheme="minorHAnsi"/>
          <w:bCs/>
          <w:iCs/>
          <w:sz w:val="24"/>
          <w:szCs w:val="24"/>
          <w:lang w:eastAsia="en-US"/>
        </w:rPr>
        <w:t xml:space="preserve">Primirea și analiza punctului de vedere exprimat de solicitant (dacă acesta îl trimite în termenul procedural comunicat). </w:t>
      </w:r>
    </w:p>
    <w:p w:rsidR="00D92506" w:rsidRPr="00B37EA4" w:rsidRDefault="00D92506" w:rsidP="00D92506">
      <w:pPr>
        <w:spacing w:after="0" w:line="240" w:lineRule="auto"/>
        <w:jc w:val="both"/>
        <w:rPr>
          <w:rFonts w:hAnsiTheme="minorHAnsi" w:cstheme="minorHAnsi"/>
          <w:bCs/>
          <w:iCs/>
          <w:sz w:val="24"/>
          <w:szCs w:val="24"/>
          <w:lang w:eastAsia="en-US"/>
        </w:rPr>
      </w:pPr>
      <w:r w:rsidRPr="00B37EA4">
        <w:rPr>
          <w:rFonts w:hAnsiTheme="minorHAnsi" w:cstheme="minorHAnsi"/>
          <w:bCs/>
          <w:iCs/>
          <w:sz w:val="24"/>
          <w:szCs w:val="24"/>
          <w:lang w:eastAsia="en-US"/>
        </w:rPr>
        <w:t>Dupa caz, declararea Cererii de Finantare ca fiind neeligibilă în urma identificării fara echivoc, în mod obiectiv si fundamentat a unor condiții artificiale create de solicitant/ recalcularea punctajului/ratei de cofinanțare/ajutorului financiar vizate ca avantaje si luarea masurilor ce se impun in urma recalcularilor. Se va descrie în mod obligatoriu la rubrica observații în fișa de verificare E1.2 modul în care a fost încălcat prin crearea respectivei condiții artificiale cel puțin un obiectiv general sau legislatiei agricole sectoriale  precizat în reglementările comunitare aplicabile și/sau în fișele tehnice ale măsurilor/submăsurilor.</w:t>
      </w:r>
    </w:p>
    <w:p w:rsidR="00D92506" w:rsidRPr="00B37EA4" w:rsidRDefault="00D92506" w:rsidP="00D92506">
      <w:pPr>
        <w:spacing w:after="0" w:line="240" w:lineRule="auto"/>
        <w:jc w:val="both"/>
        <w:rPr>
          <w:rFonts w:hAnsiTheme="minorHAnsi" w:cstheme="minorHAnsi"/>
          <w:bCs/>
          <w:iCs/>
          <w:sz w:val="24"/>
          <w:szCs w:val="24"/>
          <w:lang w:eastAsia="en-US"/>
        </w:rPr>
      </w:pPr>
    </w:p>
    <w:p w:rsidR="00D92506" w:rsidRPr="00B37EA4" w:rsidRDefault="00D92506" w:rsidP="00D92506">
      <w:pPr>
        <w:spacing w:after="0" w:line="240" w:lineRule="auto"/>
        <w:jc w:val="both"/>
        <w:rPr>
          <w:rFonts w:hAnsiTheme="minorHAnsi" w:cstheme="minorHAnsi"/>
          <w:bCs/>
          <w:iCs/>
          <w:sz w:val="24"/>
          <w:szCs w:val="24"/>
          <w:lang w:eastAsia="en-US"/>
        </w:rPr>
      </w:pPr>
      <w:r w:rsidRPr="00B37EA4">
        <w:rPr>
          <w:rFonts w:hAnsiTheme="minorHAnsi" w:cstheme="minorHAnsi"/>
          <w:bCs/>
          <w:iCs/>
          <w:sz w:val="24"/>
          <w:szCs w:val="24"/>
          <w:lang w:eastAsia="en-US"/>
        </w:rPr>
        <w:t>ATENTIE !</w:t>
      </w:r>
    </w:p>
    <w:p w:rsidR="00D92506" w:rsidRPr="00B37EA4" w:rsidRDefault="00D92506" w:rsidP="00D92506">
      <w:pPr>
        <w:tabs>
          <w:tab w:val="left" w:pos="90"/>
        </w:tabs>
        <w:spacing w:after="0" w:line="240" w:lineRule="auto"/>
        <w:rPr>
          <w:rFonts w:hAnsiTheme="minorHAnsi" w:cstheme="minorHAnsi"/>
          <w:b/>
          <w:i/>
          <w:sz w:val="24"/>
          <w:szCs w:val="24"/>
          <w:u w:val="single"/>
          <w:lang w:eastAsia="fr-FR"/>
        </w:rPr>
      </w:pPr>
      <w:r w:rsidRPr="00B37EA4">
        <w:rPr>
          <w:rFonts w:hAnsiTheme="minorHAnsi" w:cstheme="minorHAnsi"/>
          <w:bCs/>
          <w:iCs/>
          <w:sz w:val="24"/>
          <w:szCs w:val="24"/>
          <w:lang w:eastAsia="en-US"/>
        </w:rPr>
        <w:t>Prin natura lor indicatorii - stegulețele roșii, nu reprezintă dovezi. Acestea reprezintă simpli indicatori de fraudă sau nereguli.</w:t>
      </w:r>
    </w:p>
    <w:p w:rsidR="00D92506" w:rsidRPr="006F1C73" w:rsidRDefault="00D92506" w:rsidP="00D92506">
      <w:pPr>
        <w:tabs>
          <w:tab w:val="left" w:pos="90"/>
        </w:tabs>
        <w:spacing w:after="0" w:line="240" w:lineRule="auto"/>
        <w:rPr>
          <w:rFonts w:hAnsiTheme="minorHAnsi" w:cstheme="minorHAnsi"/>
          <w:bCs/>
          <w:i/>
          <w:sz w:val="24"/>
          <w:szCs w:val="24"/>
          <w:highlight w:val="yellow"/>
          <w:u w:val="single"/>
          <w:lang w:eastAsia="fr-FR"/>
        </w:rPr>
      </w:pPr>
    </w:p>
    <w:p w:rsidR="00D92506" w:rsidRPr="00B37EA4" w:rsidRDefault="00D92506" w:rsidP="00D92506">
      <w:pPr>
        <w:spacing w:after="0" w:line="240" w:lineRule="auto"/>
        <w:rPr>
          <w:rFonts w:hAnsiTheme="minorHAnsi" w:cstheme="minorHAnsi"/>
          <w:b/>
          <w:bCs/>
          <w:sz w:val="24"/>
          <w:szCs w:val="24"/>
          <w:lang w:eastAsia="en-US"/>
        </w:rPr>
      </w:pPr>
      <w:r w:rsidRPr="00B37EA4">
        <w:rPr>
          <w:rFonts w:hAnsiTheme="minorHAnsi" w:cstheme="minorHAnsi"/>
          <w:b/>
          <w:bCs/>
          <w:sz w:val="24"/>
          <w:szCs w:val="24"/>
          <w:lang w:eastAsia="en-US"/>
        </w:rPr>
        <w:t>7. Decizia referitoare la eligibilitatea proiectului</w:t>
      </w:r>
    </w:p>
    <w:p w:rsidR="00D92506" w:rsidRPr="00B37EA4" w:rsidRDefault="00D92506" w:rsidP="00D92506">
      <w:pPr>
        <w:spacing w:after="0" w:line="240" w:lineRule="auto"/>
        <w:jc w:val="both"/>
        <w:rPr>
          <w:rFonts w:hAnsiTheme="minorHAnsi" w:cstheme="minorHAnsi"/>
          <w:sz w:val="24"/>
          <w:szCs w:val="24"/>
          <w:u w:val="single"/>
          <w:lang w:eastAsia="en-US"/>
        </w:rPr>
      </w:pPr>
    </w:p>
    <w:p w:rsidR="00D92506" w:rsidRPr="00B37EA4" w:rsidRDefault="00D92506" w:rsidP="00D92506">
      <w:pPr>
        <w:spacing w:after="0" w:line="240" w:lineRule="auto"/>
        <w:jc w:val="both"/>
        <w:rPr>
          <w:rFonts w:hAnsiTheme="minorHAnsi" w:cstheme="minorHAnsi"/>
          <w:sz w:val="24"/>
          <w:szCs w:val="24"/>
          <w:lang w:eastAsia="en-US"/>
        </w:rPr>
      </w:pPr>
      <w:r w:rsidRPr="00B37EA4">
        <w:rPr>
          <w:rFonts w:hAnsiTheme="minorHAnsi" w:cstheme="minorHAnsi"/>
          <w:sz w:val="24"/>
          <w:szCs w:val="24"/>
          <w:lang w:eastAsia="en-US"/>
        </w:rPr>
        <w:t xml:space="preserve">Dacă toate criteriile de eligibilitate aplicate proiectului au fost îndeplinite şi nu au fost create condiţii artificiale, proiectul este </w:t>
      </w:r>
      <w:r w:rsidRPr="00B37EA4">
        <w:rPr>
          <w:rFonts w:hAnsiTheme="minorHAnsi" w:cstheme="minorHAnsi"/>
          <w:b/>
          <w:sz w:val="24"/>
          <w:szCs w:val="24"/>
          <w:lang w:eastAsia="en-US"/>
        </w:rPr>
        <w:t>eligibil</w:t>
      </w:r>
      <w:r w:rsidRPr="00B37EA4">
        <w:rPr>
          <w:rFonts w:hAnsiTheme="minorHAnsi" w:cstheme="minorHAnsi"/>
          <w:sz w:val="24"/>
          <w:szCs w:val="24"/>
          <w:lang w:eastAsia="en-US"/>
        </w:rPr>
        <w:t>.</w:t>
      </w:r>
    </w:p>
    <w:p w:rsidR="00D92506" w:rsidRPr="00B37EA4" w:rsidRDefault="00D92506" w:rsidP="00D92506">
      <w:pPr>
        <w:spacing w:after="0" w:line="240" w:lineRule="auto"/>
        <w:jc w:val="both"/>
        <w:rPr>
          <w:rFonts w:hAnsiTheme="minorHAnsi" w:cstheme="minorHAnsi"/>
          <w:sz w:val="24"/>
          <w:szCs w:val="24"/>
          <w:lang w:eastAsia="en-US"/>
        </w:rPr>
      </w:pPr>
      <w:r w:rsidRPr="00B37EA4">
        <w:rPr>
          <w:rFonts w:hAnsiTheme="minorHAnsi" w:cstheme="minorHAnsi"/>
          <w:sz w:val="24"/>
          <w:szCs w:val="24"/>
          <w:lang w:eastAsia="en-US"/>
        </w:rPr>
        <w:t>În cazul proiectelor neeligibile, se va completa rubrica Observaţii cu motivele de neeligibilitate ale  proiectului.</w:t>
      </w:r>
    </w:p>
    <w:p w:rsidR="00D92506" w:rsidRPr="00B37EA4" w:rsidRDefault="00D92506" w:rsidP="00D92506">
      <w:pPr>
        <w:spacing w:after="0" w:line="240" w:lineRule="auto"/>
        <w:rPr>
          <w:rFonts w:hAnsiTheme="minorHAnsi" w:cstheme="minorHAnsi"/>
          <w:sz w:val="24"/>
          <w:szCs w:val="24"/>
          <w:lang w:eastAsia="en-US"/>
        </w:rPr>
      </w:pPr>
    </w:p>
    <w:p w:rsidR="00D92506" w:rsidRPr="00D92506" w:rsidRDefault="00D92506" w:rsidP="00D92506">
      <w:pPr>
        <w:spacing w:after="0" w:line="240" w:lineRule="auto"/>
        <w:jc w:val="both"/>
        <w:rPr>
          <w:rFonts w:hAnsiTheme="minorHAnsi" w:cstheme="minorHAnsi"/>
          <w:b/>
          <w:i/>
          <w:sz w:val="24"/>
          <w:szCs w:val="24"/>
          <w:lang w:eastAsia="en-US"/>
        </w:rPr>
      </w:pPr>
      <w:r w:rsidRPr="00B37EA4">
        <w:rPr>
          <w:rFonts w:hAnsiTheme="minorHAnsi" w:cstheme="minorHAnsi"/>
          <w:sz w:val="24"/>
          <w:szCs w:val="24"/>
          <w:lang w:eastAsia="en-US"/>
        </w:rPr>
        <w:t>Expertul care întocmeste Fisa de verificare îşi concretizează verificarea prin înscrierea unei bife („√”) în casetele/câmpurile respective. Persoana care verifică munca expertului certifică acest lucru prin înscrierea unei linii oblice („</w:t>
      </w:r>
      <w:r w:rsidRPr="00B37EA4">
        <w:rPr>
          <w:rFonts w:eastAsia="PMingLiU" w:hAnsiTheme="minorHAnsi" w:cstheme="minorHAnsi"/>
          <w:sz w:val="24"/>
          <w:szCs w:val="24"/>
          <w:lang w:eastAsia="en-US"/>
        </w:rPr>
        <w:t>\”</w:t>
      </w:r>
      <w:r w:rsidRPr="00B37EA4">
        <w:rPr>
          <w:rFonts w:hAnsiTheme="minorHAnsi" w:cstheme="minorHAnsi"/>
          <w:sz w:val="24"/>
          <w:szCs w:val="24"/>
          <w:lang w:eastAsia="en-US"/>
        </w:rPr>
        <w:t>) de la stânga sus spre dreapta jos suprapusă peste bifa expertului.</w:t>
      </w:r>
    </w:p>
    <w:p w:rsidR="00B40A1B" w:rsidRPr="00A8024C" w:rsidRDefault="00B40A1B" w:rsidP="00A8024C">
      <w:pPr>
        <w:spacing w:after="0" w:line="276" w:lineRule="auto"/>
        <w:rPr>
          <w:rFonts w:eastAsia="Calibri" w:hAnsiTheme="minorHAnsi" w:cstheme="minorHAnsi"/>
          <w:b/>
          <w:sz w:val="24"/>
          <w:szCs w:val="24"/>
          <w:lang w:eastAsia="en-US"/>
        </w:rPr>
      </w:pPr>
    </w:p>
    <w:sectPr w:rsidR="00B40A1B" w:rsidRPr="00A8024C" w:rsidSect="00F907BE">
      <w:headerReference w:type="default" r:id="rId9"/>
      <w:footerReference w:type="default" r:id="rId10"/>
      <w:pgSz w:w="12240" w:h="15840"/>
      <w:pgMar w:top="1933" w:right="1440" w:bottom="1134" w:left="1440" w:header="720" w:footer="1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C86" w:rsidRDefault="00AC5C86" w:rsidP="00D92506">
      <w:pPr>
        <w:spacing w:after="0" w:line="240" w:lineRule="auto"/>
      </w:pPr>
      <w:r>
        <w:separator/>
      </w:r>
    </w:p>
  </w:endnote>
  <w:endnote w:type="continuationSeparator" w:id="0">
    <w:p w:rsidR="00AC5C86" w:rsidRDefault="00AC5C86" w:rsidP="00D92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981911"/>
      <w:docPartObj>
        <w:docPartGallery w:val="Page Numbers (Bottom of Page)"/>
        <w:docPartUnique/>
      </w:docPartObj>
    </w:sdtPr>
    <w:sdtEndPr>
      <w:rPr>
        <w:noProof/>
      </w:rPr>
    </w:sdtEndPr>
    <w:sdtContent>
      <w:p w:rsidR="001256DA" w:rsidRDefault="001256DA">
        <w:pPr>
          <w:pStyle w:val="Footer"/>
          <w:jc w:val="center"/>
        </w:pPr>
        <w:r>
          <w:fldChar w:fldCharType="begin"/>
        </w:r>
        <w:r>
          <w:instrText xml:space="preserve"> PAGE   \* MERGEFORMAT </w:instrText>
        </w:r>
        <w:r>
          <w:fldChar w:fldCharType="separate"/>
        </w:r>
        <w:r w:rsidR="00FF27D8">
          <w:rPr>
            <w:noProof/>
          </w:rPr>
          <w:t>24</w:t>
        </w:r>
        <w:r>
          <w:rPr>
            <w:noProof/>
          </w:rPr>
          <w:fldChar w:fldCharType="end"/>
        </w:r>
      </w:p>
    </w:sdtContent>
  </w:sdt>
  <w:p w:rsidR="001256DA" w:rsidRDefault="001256DA" w:rsidP="00893A6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C86" w:rsidRDefault="00AC5C86" w:rsidP="00D92506">
      <w:pPr>
        <w:spacing w:after="0" w:line="240" w:lineRule="auto"/>
      </w:pPr>
      <w:r>
        <w:separator/>
      </w:r>
    </w:p>
  </w:footnote>
  <w:footnote w:type="continuationSeparator" w:id="0">
    <w:p w:rsidR="00AC5C86" w:rsidRDefault="00AC5C86" w:rsidP="00D92506">
      <w:pPr>
        <w:spacing w:after="0" w:line="240" w:lineRule="auto"/>
      </w:pPr>
      <w:r>
        <w:continuationSeparator/>
      </w:r>
    </w:p>
  </w:footnote>
  <w:footnote w:id="1">
    <w:p w:rsidR="001256DA" w:rsidRPr="00BF1E74" w:rsidRDefault="001256DA" w:rsidP="00D92506">
      <w:pPr>
        <w:pStyle w:val="FootnoteText"/>
        <w:rPr>
          <w:sz w:val="16"/>
          <w:szCs w:val="16"/>
        </w:rPr>
      </w:pPr>
      <w:r w:rsidRPr="00BF1E74">
        <w:rPr>
          <w:rStyle w:val="FootnoteReference"/>
          <w:sz w:val="16"/>
          <w:szCs w:val="16"/>
        </w:rPr>
        <w:footnoteRef/>
      </w:r>
      <w:r w:rsidRPr="00BF1E74">
        <w:rPr>
          <w:sz w:val="16"/>
          <w:szCs w:val="16"/>
        </w:rPr>
        <w:t xml:space="preserve"> Conform prevederilor </w:t>
      </w:r>
      <w:r w:rsidRPr="00BF1E74">
        <w:rPr>
          <w:rFonts w:cs="Arial"/>
          <w:color w:val="333333"/>
          <w:sz w:val="16"/>
          <w:szCs w:val="16"/>
        </w:rPr>
        <w:t xml:space="preserve">Ordinului nr.1275/2009 </w:t>
      </w:r>
      <w:r w:rsidRPr="00BF1E74">
        <w:rPr>
          <w:rFonts w:cs="Arial"/>
          <w:i/>
          <w:color w:val="333333"/>
          <w:sz w:val="16"/>
          <w:szCs w:val="16"/>
        </w:rPr>
        <w:t>pentru modificarea şi completarea Reglementărilor privind omologarea individuală, eliberarea cărţii de identitate şi certificarea autenticităţii vehiculelor rutiere - RNTR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6DA" w:rsidRDefault="001256DA">
    <w:pPr>
      <w:pStyle w:val="Header"/>
    </w:pPr>
    <w:r w:rsidRPr="001256DA">
      <w:rPr>
        <w:noProof/>
      </w:rPr>
      <w:drawing>
        <wp:inline distT="0" distB="0" distL="0" distR="0">
          <wp:extent cx="5943600" cy="918528"/>
          <wp:effectExtent l="19050" t="0" r="0" b="0"/>
          <wp:docPr id="2" name="Picture 12" descr="D:\[ Doc Utilizator ]\Desktop\ANIMAR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 Doc Utilizator ]\Desktop\ANIMARE\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91852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D"/>
      </v:shape>
    </w:pict>
  </w:numPicBullet>
  <w:abstractNum w:abstractNumId="0" w15:restartNumberingAfterBreak="0">
    <w:nsid w:val="04D62E41"/>
    <w:multiLevelType w:val="hybridMultilevel"/>
    <w:tmpl w:val="F556AEF8"/>
    <w:lvl w:ilvl="0" w:tplc="0409000F">
      <w:start w:val="5"/>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A0910"/>
    <w:multiLevelType w:val="hybridMultilevel"/>
    <w:tmpl w:val="ED509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135B5"/>
    <w:multiLevelType w:val="hybridMultilevel"/>
    <w:tmpl w:val="317AA3F4"/>
    <w:lvl w:ilvl="0" w:tplc="F34423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49132C1F"/>
    <w:multiLevelType w:val="multilevel"/>
    <w:tmpl w:val="49132C1F"/>
    <w:lvl w:ilvl="0">
      <w:start w:val="1"/>
      <w:numFmt w:val="bullet"/>
      <w:lvlText w:val=""/>
      <w:lvlJc w:val="left"/>
      <w:pPr>
        <w:ind w:left="360" w:hanging="360"/>
      </w:pPr>
      <w:rPr>
        <w:rFonts w:ascii="Symbol" w:hAnsi="Symbol" w:hint="default"/>
        <w:b w:val="0"/>
        <w:bCs w:val="0"/>
        <w:i w:val="0"/>
        <w:iCs w:val="0"/>
        <w:color w:val="000000"/>
        <w:u w:color="000000"/>
      </w:rPr>
    </w:lvl>
    <w:lvl w:ilvl="1">
      <w:start w:val="1"/>
      <w:numFmt w:val="bullet"/>
      <w:lvlText w:val="o"/>
      <w:lvlJc w:val="left"/>
      <w:pPr>
        <w:ind w:left="1080" w:hanging="360"/>
      </w:pPr>
      <w:rPr>
        <w:rFonts w:ascii="Wingdings" w:hAnsi="Wingdings" w:hint="default"/>
        <w:b w:val="0"/>
        <w:bCs w:val="0"/>
        <w:i w:val="0"/>
        <w:iCs w:val="0"/>
        <w:color w:val="000000"/>
        <w:u w:color="000000"/>
      </w:rPr>
    </w:lvl>
    <w:lvl w:ilvl="2">
      <w:start w:val="1"/>
      <w:numFmt w:val="bullet"/>
      <w:lvlText w:val="▪"/>
      <w:lvlJc w:val="left"/>
      <w:pPr>
        <w:ind w:left="1800" w:hanging="360"/>
      </w:pPr>
      <w:rPr>
        <w:rFonts w:ascii="Wingdings" w:hAnsi="Wingdings" w:hint="default"/>
        <w:b w:val="0"/>
        <w:bCs w:val="0"/>
        <w:i w:val="0"/>
        <w:iCs w:val="0"/>
        <w:color w:val="000000"/>
        <w:u w:color="000000"/>
      </w:rPr>
    </w:lvl>
    <w:lvl w:ilvl="3">
      <w:start w:val="1"/>
      <w:numFmt w:val="bullet"/>
      <w:lvlText w:val="•"/>
      <w:lvlJc w:val="left"/>
      <w:pPr>
        <w:ind w:left="2520" w:hanging="360"/>
      </w:pPr>
      <w:rPr>
        <w:rFonts w:ascii="Wingdings" w:hAnsi="Wingdings" w:hint="default"/>
        <w:b w:val="0"/>
        <w:bCs w:val="0"/>
        <w:i w:val="0"/>
        <w:iCs w:val="0"/>
        <w:color w:val="000000"/>
        <w:u w:color="000000"/>
      </w:rPr>
    </w:lvl>
    <w:lvl w:ilvl="4">
      <w:start w:val="1"/>
      <w:numFmt w:val="bullet"/>
      <w:lvlText w:val="o"/>
      <w:lvlJc w:val="left"/>
      <w:pPr>
        <w:ind w:left="3240" w:hanging="360"/>
      </w:pPr>
      <w:rPr>
        <w:rFonts w:ascii="Wingdings" w:hAnsi="Wingdings" w:hint="default"/>
        <w:b w:val="0"/>
        <w:bCs w:val="0"/>
        <w:i w:val="0"/>
        <w:iCs w:val="0"/>
        <w:color w:val="000000"/>
        <w:u w:color="000000"/>
      </w:rPr>
    </w:lvl>
    <w:lvl w:ilvl="5">
      <w:start w:val="1"/>
      <w:numFmt w:val="bullet"/>
      <w:lvlText w:val="▪"/>
      <w:lvlJc w:val="left"/>
      <w:pPr>
        <w:ind w:left="3960" w:hanging="360"/>
      </w:pPr>
      <w:rPr>
        <w:rFonts w:ascii="Wingdings" w:hAnsi="Wingdings" w:hint="default"/>
        <w:b w:val="0"/>
        <w:bCs w:val="0"/>
        <w:i w:val="0"/>
        <w:iCs w:val="0"/>
        <w:color w:val="000000"/>
        <w:u w:color="000000"/>
      </w:rPr>
    </w:lvl>
    <w:lvl w:ilvl="6">
      <w:start w:val="1"/>
      <w:numFmt w:val="bullet"/>
      <w:lvlText w:val="•"/>
      <w:lvlJc w:val="left"/>
      <w:pPr>
        <w:ind w:left="4680" w:hanging="360"/>
      </w:pPr>
      <w:rPr>
        <w:rFonts w:ascii="Wingdings" w:hAnsi="Wingdings" w:hint="default"/>
        <w:b w:val="0"/>
        <w:bCs w:val="0"/>
        <w:i w:val="0"/>
        <w:iCs w:val="0"/>
        <w:color w:val="000000"/>
        <w:u w:color="000000"/>
      </w:rPr>
    </w:lvl>
    <w:lvl w:ilvl="7">
      <w:start w:val="1"/>
      <w:numFmt w:val="bullet"/>
      <w:lvlText w:val="o"/>
      <w:lvlJc w:val="left"/>
      <w:pPr>
        <w:ind w:left="5400" w:hanging="360"/>
      </w:pPr>
      <w:rPr>
        <w:rFonts w:ascii="Wingdings" w:hAnsi="Wingdings" w:hint="default"/>
        <w:b w:val="0"/>
        <w:bCs w:val="0"/>
        <w:i w:val="0"/>
        <w:iCs w:val="0"/>
        <w:color w:val="000000"/>
        <w:u w:color="000000"/>
      </w:rPr>
    </w:lvl>
    <w:lvl w:ilvl="8">
      <w:start w:val="1"/>
      <w:numFmt w:val="bullet"/>
      <w:lvlText w:val="▪"/>
      <w:lvlJc w:val="left"/>
      <w:pPr>
        <w:ind w:left="6120" w:hanging="360"/>
      </w:pPr>
      <w:rPr>
        <w:rFonts w:ascii="Wingdings" w:hAnsi="Wingdings" w:hint="default"/>
        <w:b w:val="0"/>
        <w:bCs w:val="0"/>
        <w:i w:val="0"/>
        <w:iCs w:val="0"/>
        <w:color w:val="000000"/>
        <w:u w:color="000000"/>
      </w:rPr>
    </w:lvl>
  </w:abstractNum>
  <w:abstractNum w:abstractNumId="5" w15:restartNumberingAfterBreak="0">
    <w:nsid w:val="4A00268B"/>
    <w:multiLevelType w:val="multilevel"/>
    <w:tmpl w:val="C8E813B2"/>
    <w:lvl w:ilvl="0">
      <w:start w:val="1"/>
      <w:numFmt w:val="decimal"/>
      <w:lvlText w:val="%1."/>
      <w:lvlJc w:val="left"/>
      <w:pPr>
        <w:ind w:left="644" w:hanging="360"/>
      </w:pPr>
      <w:rPr>
        <w:rFonts w:hint="default"/>
        <w:b/>
        <w:i w:val="0"/>
      </w:rPr>
    </w:lvl>
    <w:lvl w:ilvl="1">
      <w:start w:val="12"/>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4A5F68BF"/>
    <w:multiLevelType w:val="hybridMultilevel"/>
    <w:tmpl w:val="9160A888"/>
    <w:lvl w:ilvl="0" w:tplc="0409000F">
      <w:start w:val="6"/>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C96E35"/>
    <w:multiLevelType w:val="hybridMultilevel"/>
    <w:tmpl w:val="4D484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F2F3B5A"/>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6F8C242F"/>
    <w:multiLevelType w:val="hybridMultilevel"/>
    <w:tmpl w:val="9D46F1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701B1A59"/>
    <w:multiLevelType w:val="hybridMultilevel"/>
    <w:tmpl w:val="17C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3607F8"/>
    <w:multiLevelType w:val="hybridMultilevel"/>
    <w:tmpl w:val="C598006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4"/>
  </w:num>
  <w:num w:numId="4">
    <w:abstractNumId w:val="7"/>
  </w:num>
  <w:num w:numId="5">
    <w:abstractNumId w:val="15"/>
  </w:num>
  <w:num w:numId="6">
    <w:abstractNumId w:val="6"/>
  </w:num>
  <w:num w:numId="7">
    <w:abstractNumId w:val="0"/>
  </w:num>
  <w:num w:numId="8">
    <w:abstractNumId w:val="10"/>
  </w:num>
  <w:num w:numId="9">
    <w:abstractNumId w:val="8"/>
  </w:num>
  <w:num w:numId="10">
    <w:abstractNumId w:val="2"/>
  </w:num>
  <w:num w:numId="11">
    <w:abstractNumId w:val="1"/>
  </w:num>
  <w:num w:numId="12">
    <w:abstractNumId w:val="12"/>
  </w:num>
  <w:num w:numId="13">
    <w:abstractNumId w:val="13"/>
  </w:num>
  <w:num w:numId="14">
    <w:abstractNumId w:val="3"/>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2506"/>
    <w:rsid w:val="00037D4A"/>
    <w:rsid w:val="00040484"/>
    <w:rsid w:val="0004428C"/>
    <w:rsid w:val="000471D1"/>
    <w:rsid w:val="0006080D"/>
    <w:rsid w:val="00090581"/>
    <w:rsid w:val="000D4DFD"/>
    <w:rsid w:val="001054EF"/>
    <w:rsid w:val="001256DA"/>
    <w:rsid w:val="00127520"/>
    <w:rsid w:val="0013090C"/>
    <w:rsid w:val="0014184A"/>
    <w:rsid w:val="00152C30"/>
    <w:rsid w:val="001668F3"/>
    <w:rsid w:val="00213187"/>
    <w:rsid w:val="00237354"/>
    <w:rsid w:val="002E59B4"/>
    <w:rsid w:val="00351CE9"/>
    <w:rsid w:val="003A3148"/>
    <w:rsid w:val="003C3F01"/>
    <w:rsid w:val="00475389"/>
    <w:rsid w:val="004F037A"/>
    <w:rsid w:val="004F0D78"/>
    <w:rsid w:val="005277D1"/>
    <w:rsid w:val="00592EA0"/>
    <w:rsid w:val="005A3792"/>
    <w:rsid w:val="005A48D1"/>
    <w:rsid w:val="0062545D"/>
    <w:rsid w:val="00671B3A"/>
    <w:rsid w:val="00672730"/>
    <w:rsid w:val="006B0D07"/>
    <w:rsid w:val="006B1C3B"/>
    <w:rsid w:val="006C349E"/>
    <w:rsid w:val="006F1C73"/>
    <w:rsid w:val="00710F4F"/>
    <w:rsid w:val="00721BAA"/>
    <w:rsid w:val="007609DC"/>
    <w:rsid w:val="007751F8"/>
    <w:rsid w:val="007C09FB"/>
    <w:rsid w:val="007D422F"/>
    <w:rsid w:val="007D7876"/>
    <w:rsid w:val="0080456C"/>
    <w:rsid w:val="0081354C"/>
    <w:rsid w:val="00824BA6"/>
    <w:rsid w:val="00893A68"/>
    <w:rsid w:val="008D108B"/>
    <w:rsid w:val="008D7B95"/>
    <w:rsid w:val="008E5AAE"/>
    <w:rsid w:val="00917DC1"/>
    <w:rsid w:val="00927ED8"/>
    <w:rsid w:val="009676C5"/>
    <w:rsid w:val="00971976"/>
    <w:rsid w:val="00985740"/>
    <w:rsid w:val="009B04F1"/>
    <w:rsid w:val="00A048E6"/>
    <w:rsid w:val="00A8024C"/>
    <w:rsid w:val="00AC5C86"/>
    <w:rsid w:val="00B2456D"/>
    <w:rsid w:val="00B37EA4"/>
    <w:rsid w:val="00B40A1B"/>
    <w:rsid w:val="00B6338F"/>
    <w:rsid w:val="00BB7E0C"/>
    <w:rsid w:val="00BD1D62"/>
    <w:rsid w:val="00BD351A"/>
    <w:rsid w:val="00C42EDA"/>
    <w:rsid w:val="00C73D13"/>
    <w:rsid w:val="00C95E3E"/>
    <w:rsid w:val="00CA7202"/>
    <w:rsid w:val="00CE2714"/>
    <w:rsid w:val="00D564F8"/>
    <w:rsid w:val="00D92506"/>
    <w:rsid w:val="00DB69C0"/>
    <w:rsid w:val="00E43E1E"/>
    <w:rsid w:val="00E6294B"/>
    <w:rsid w:val="00E818E8"/>
    <w:rsid w:val="00F15E45"/>
    <w:rsid w:val="00F634F6"/>
    <w:rsid w:val="00F907BE"/>
    <w:rsid w:val="00FE7ADF"/>
    <w:rsid w:val="00FF16C9"/>
    <w:rsid w:val="00FF27D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904610-2B70-4B25-AC2D-559D4A99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imes New Roman" w:cs="Times New Roman"/>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3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925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2506"/>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uiPriority w:val="99"/>
    <w:rsid w:val="00D92506"/>
    <w:pPr>
      <w:spacing w:after="0" w:line="240" w:lineRule="auto"/>
    </w:pPr>
    <w:rPr>
      <w:rFonts w:ascii="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92506"/>
    <w:rPr>
      <w:rFonts w:ascii="Times New Roman"/>
      <w:sz w:val="20"/>
      <w:szCs w:val="20"/>
    </w:rPr>
  </w:style>
  <w:style w:type="character" w:styleId="FootnoteReference">
    <w:name w:val="footnote reference"/>
    <w:aliases w:val="Footnote,Footnote symbol,Fussnota,ftref"/>
    <w:uiPriority w:val="99"/>
    <w:semiHidden/>
    <w:rsid w:val="00D92506"/>
    <w:rPr>
      <w:vertAlign w:val="superscript"/>
    </w:rPr>
  </w:style>
  <w:style w:type="paragraph" w:styleId="BalloonText">
    <w:name w:val="Balloon Text"/>
    <w:basedOn w:val="Normal"/>
    <w:link w:val="BalloonTextChar"/>
    <w:uiPriority w:val="99"/>
    <w:semiHidden/>
    <w:unhideWhenUsed/>
    <w:rsid w:val="003C3F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3F01"/>
    <w:rPr>
      <w:rFonts w:ascii="Segoe UI" w:hAnsi="Segoe UI" w:cs="Segoe UI"/>
      <w:sz w:val="18"/>
      <w:szCs w:val="18"/>
    </w:rPr>
  </w:style>
  <w:style w:type="character" w:styleId="CommentReference">
    <w:name w:val="annotation reference"/>
    <w:basedOn w:val="DefaultParagraphFont"/>
    <w:uiPriority w:val="99"/>
    <w:semiHidden/>
    <w:unhideWhenUsed/>
    <w:rsid w:val="00893A68"/>
    <w:rPr>
      <w:sz w:val="16"/>
      <w:szCs w:val="16"/>
    </w:rPr>
  </w:style>
  <w:style w:type="paragraph" w:styleId="CommentText">
    <w:name w:val="annotation text"/>
    <w:basedOn w:val="Normal"/>
    <w:link w:val="CommentTextChar"/>
    <w:uiPriority w:val="99"/>
    <w:semiHidden/>
    <w:unhideWhenUsed/>
    <w:rsid w:val="00893A68"/>
    <w:pPr>
      <w:spacing w:line="240" w:lineRule="auto"/>
    </w:pPr>
    <w:rPr>
      <w:sz w:val="20"/>
      <w:szCs w:val="20"/>
    </w:rPr>
  </w:style>
  <w:style w:type="character" w:customStyle="1" w:styleId="CommentTextChar">
    <w:name w:val="Comment Text Char"/>
    <w:basedOn w:val="DefaultParagraphFont"/>
    <w:link w:val="CommentText"/>
    <w:uiPriority w:val="99"/>
    <w:semiHidden/>
    <w:rsid w:val="00893A68"/>
    <w:rPr>
      <w:sz w:val="20"/>
      <w:szCs w:val="20"/>
    </w:rPr>
  </w:style>
  <w:style w:type="paragraph" w:styleId="CommentSubject">
    <w:name w:val="annotation subject"/>
    <w:basedOn w:val="CommentText"/>
    <w:next w:val="CommentText"/>
    <w:link w:val="CommentSubjectChar"/>
    <w:uiPriority w:val="99"/>
    <w:semiHidden/>
    <w:unhideWhenUsed/>
    <w:rsid w:val="00893A68"/>
    <w:rPr>
      <w:b/>
      <w:bCs/>
    </w:rPr>
  </w:style>
  <w:style w:type="character" w:customStyle="1" w:styleId="CommentSubjectChar">
    <w:name w:val="Comment Subject Char"/>
    <w:basedOn w:val="CommentTextChar"/>
    <w:link w:val="CommentSubject"/>
    <w:uiPriority w:val="99"/>
    <w:semiHidden/>
    <w:rsid w:val="00893A68"/>
    <w:rPr>
      <w:b/>
      <w:bCs/>
      <w:sz w:val="20"/>
      <w:szCs w:val="20"/>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893A68"/>
    <w:pPr>
      <w:ind w:left="720"/>
      <w:contextualSpacing/>
    </w:pPr>
  </w:style>
  <w:style w:type="paragraph" w:styleId="Header">
    <w:name w:val="header"/>
    <w:basedOn w:val="Normal"/>
    <w:link w:val="HeaderChar"/>
    <w:uiPriority w:val="99"/>
    <w:unhideWhenUsed/>
    <w:rsid w:val="002E59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59B4"/>
  </w:style>
  <w:style w:type="character" w:styleId="Hyperlink">
    <w:name w:val="Hyperlink"/>
    <w:basedOn w:val="DefaultParagraphFont"/>
    <w:uiPriority w:val="99"/>
    <w:unhideWhenUsed/>
    <w:rsid w:val="002E59B4"/>
    <w:rPr>
      <w:color w:val="0000FF"/>
      <w:u w:val="single"/>
    </w:rPr>
  </w:style>
  <w:style w:type="paragraph" w:styleId="NormalWeb">
    <w:name w:val="Normal (Web)"/>
    <w:basedOn w:val="Normal"/>
    <w:uiPriority w:val="99"/>
    <w:semiHidden/>
    <w:unhideWhenUsed/>
    <w:rsid w:val="002E59B4"/>
    <w:pPr>
      <w:spacing w:before="100" w:beforeAutospacing="1" w:after="100" w:afterAutospacing="1" w:line="240" w:lineRule="auto"/>
    </w:pPr>
    <w:rPr>
      <w:rFonts w:ascii="Times New Roman" w:eastAsiaTheme="minorEastAsia"/>
      <w:sz w:val="24"/>
      <w:szCs w:val="24"/>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6B1C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svsa.ro/?pag=834" TargetMode="External"/><Relationship Id="rId3" Type="http://schemas.openxmlformats.org/officeDocument/2006/relationships/settings" Target="settings.xml"/><Relationship Id="rId7" Type="http://schemas.openxmlformats.org/officeDocument/2006/relationships/hyperlink" Target="file:///\\Prosys\Debit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32</Pages>
  <Words>9831</Words>
  <Characters>57022</Characters>
  <Application>Microsoft Office Word</Application>
  <DocSecurity>0</DocSecurity>
  <Lines>475</Lines>
  <Paragraphs>133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dc:creator>
  <cp:keywords/>
  <dc:description/>
  <cp:lastModifiedBy>Windows User</cp:lastModifiedBy>
  <cp:revision>27</cp:revision>
  <dcterms:created xsi:type="dcterms:W3CDTF">2017-05-17T12:35:00Z</dcterms:created>
  <dcterms:modified xsi:type="dcterms:W3CDTF">2025-02-10T09:52:00Z</dcterms:modified>
</cp:coreProperties>
</file>